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Default Extension="wmf" ContentType="image/x-wmf"/>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394" w:rsidRPr="003230EE" w:rsidRDefault="00C81666" w:rsidP="003230EE">
      <w:pPr>
        <w:spacing w:after="0"/>
        <w:jc w:val="center"/>
        <w:rPr>
          <w:b/>
          <w:sz w:val="28"/>
        </w:rPr>
      </w:pPr>
      <w:r w:rsidRPr="003230EE">
        <w:rPr>
          <w:b/>
          <w:sz w:val="28"/>
        </w:rPr>
        <w:t>Unit 1 Vocabulary List</w:t>
      </w:r>
    </w:p>
    <w:p w:rsidR="00C81666" w:rsidRPr="003230EE" w:rsidRDefault="003230EE" w:rsidP="003230EE">
      <w:pPr>
        <w:spacing w:after="0"/>
        <w:jc w:val="center"/>
        <w:rPr>
          <w:b/>
          <w:sz w:val="28"/>
        </w:rPr>
      </w:pPr>
      <w:r w:rsidRPr="003230EE">
        <w:rPr>
          <w:b/>
          <w:sz w:val="28"/>
        </w:rPr>
        <w:t>My place in the world</w:t>
      </w:r>
    </w:p>
    <w:tbl>
      <w:tblPr>
        <w:tblStyle w:val="TableGrid"/>
        <w:tblW w:w="0" w:type="auto"/>
        <w:tblLook w:val="04A0"/>
      </w:tblPr>
      <w:tblGrid>
        <w:gridCol w:w="4788"/>
        <w:gridCol w:w="4788"/>
      </w:tblGrid>
      <w:tr w:rsidR="00F455E2">
        <w:tc>
          <w:tcPr>
            <w:tcW w:w="9576" w:type="dxa"/>
            <w:gridSpan w:val="2"/>
          </w:tcPr>
          <w:p w:rsidR="00F455E2" w:rsidRPr="003230EE" w:rsidRDefault="00F455E2">
            <w:pPr>
              <w:rPr>
                <w:b/>
                <w:sz w:val="24"/>
              </w:rPr>
            </w:pPr>
            <w:r w:rsidRPr="003230EE">
              <w:rPr>
                <w:b/>
                <w:sz w:val="24"/>
              </w:rPr>
              <w:t>Greet someone and say goodbye</w:t>
            </w:r>
          </w:p>
        </w:tc>
      </w:tr>
      <w:tr w:rsidR="00F455E2">
        <w:tc>
          <w:tcPr>
            <w:tcW w:w="4788" w:type="dxa"/>
          </w:tcPr>
          <w:p w:rsidR="00F455E2" w:rsidRPr="00E812B2" w:rsidRDefault="00F455E2" w:rsidP="00F455E2">
            <w:pPr>
              <w:rPr>
                <w:lang w:val="es-ES"/>
              </w:rPr>
            </w:pPr>
            <w:r w:rsidRPr="00E812B2">
              <w:rPr>
                <w:lang w:val="es-ES"/>
              </w:rPr>
              <w:t>Hola</w:t>
            </w:r>
          </w:p>
          <w:p w:rsidR="00F455E2" w:rsidRDefault="00F455E2" w:rsidP="00F455E2">
            <w:pPr>
              <w:rPr>
                <w:lang w:val="es-ES"/>
              </w:rPr>
            </w:pPr>
            <w:r w:rsidRPr="00E812B2">
              <w:rPr>
                <w:lang w:val="es-ES"/>
              </w:rPr>
              <w:t>Buenos d</w:t>
            </w:r>
            <w:r>
              <w:rPr>
                <w:lang w:val="es-ES"/>
              </w:rPr>
              <w:t>ías</w:t>
            </w:r>
          </w:p>
          <w:p w:rsidR="00F455E2" w:rsidRDefault="00F455E2" w:rsidP="00F455E2">
            <w:pPr>
              <w:rPr>
                <w:lang w:val="es-ES"/>
              </w:rPr>
            </w:pPr>
            <w:r>
              <w:rPr>
                <w:lang w:val="es-ES"/>
              </w:rPr>
              <w:t>Buenas noches</w:t>
            </w:r>
          </w:p>
          <w:p w:rsidR="00F455E2" w:rsidRDefault="00F455E2" w:rsidP="00F455E2">
            <w:pPr>
              <w:rPr>
                <w:lang w:val="es-ES"/>
              </w:rPr>
            </w:pPr>
            <w:r>
              <w:rPr>
                <w:lang w:val="es-ES"/>
              </w:rPr>
              <w:t>Buenas tardes</w:t>
            </w:r>
          </w:p>
          <w:p w:rsidR="00F455E2" w:rsidRDefault="00F455E2" w:rsidP="00F455E2">
            <w:pPr>
              <w:rPr>
                <w:lang w:val="es-ES"/>
              </w:rPr>
            </w:pPr>
            <w:r>
              <w:rPr>
                <w:lang w:val="es-ES"/>
              </w:rPr>
              <w:t>Adiós</w:t>
            </w:r>
          </w:p>
          <w:p w:rsidR="00F455E2" w:rsidRDefault="00F455E2" w:rsidP="00F455E2">
            <w:pPr>
              <w:rPr>
                <w:lang w:val="es-ES"/>
              </w:rPr>
            </w:pPr>
            <w:r>
              <w:rPr>
                <w:lang w:val="es-ES"/>
              </w:rPr>
              <w:t>Nos vemos</w:t>
            </w:r>
          </w:p>
          <w:p w:rsidR="00F455E2" w:rsidRDefault="00F455E2" w:rsidP="00F455E2">
            <w:pPr>
              <w:rPr>
                <w:lang w:val="es-ES"/>
              </w:rPr>
            </w:pPr>
            <w:r>
              <w:rPr>
                <w:lang w:val="es-ES"/>
              </w:rPr>
              <w:t>Hasta luego</w:t>
            </w:r>
          </w:p>
          <w:p w:rsidR="00F455E2" w:rsidRDefault="00F455E2" w:rsidP="00F455E2">
            <w:pPr>
              <w:rPr>
                <w:lang w:val="es-ES"/>
              </w:rPr>
            </w:pPr>
            <w:r>
              <w:rPr>
                <w:lang w:val="es-ES"/>
              </w:rPr>
              <w:t>Hasta mañana</w:t>
            </w:r>
          </w:p>
          <w:p w:rsidR="00F455E2" w:rsidRDefault="00F455E2" w:rsidP="00F455E2">
            <w:pPr>
              <w:rPr>
                <w:lang w:val="es-ES"/>
              </w:rPr>
            </w:pPr>
            <w:r>
              <w:rPr>
                <w:lang w:val="es-ES"/>
              </w:rPr>
              <w:t>Hasta pronto</w:t>
            </w:r>
          </w:p>
          <w:p w:rsidR="00F455E2" w:rsidRDefault="00F455E2" w:rsidP="00F455E2">
            <w:pPr>
              <w:rPr>
                <w:lang w:val="es-ES"/>
              </w:rPr>
            </w:pPr>
            <w:r>
              <w:rPr>
                <w:lang w:val="es-ES"/>
              </w:rPr>
              <w:t>Chau</w:t>
            </w:r>
          </w:p>
          <w:p w:rsidR="00F455E2" w:rsidRDefault="00F455E2"/>
        </w:tc>
        <w:tc>
          <w:tcPr>
            <w:tcW w:w="4788" w:type="dxa"/>
          </w:tcPr>
          <w:p w:rsidR="00F455E2" w:rsidRDefault="00F455E2"/>
        </w:tc>
      </w:tr>
      <w:tr w:rsidR="00F455E2">
        <w:tc>
          <w:tcPr>
            <w:tcW w:w="9576" w:type="dxa"/>
            <w:gridSpan w:val="2"/>
          </w:tcPr>
          <w:p w:rsidR="00F455E2" w:rsidRPr="003230EE" w:rsidRDefault="00F455E2">
            <w:pPr>
              <w:rPr>
                <w:b/>
                <w:sz w:val="24"/>
              </w:rPr>
            </w:pPr>
            <w:r w:rsidRPr="003230EE">
              <w:rPr>
                <w:b/>
                <w:sz w:val="24"/>
              </w:rPr>
              <w:t>Introduce yourself and ask for someone’s name</w:t>
            </w:r>
          </w:p>
        </w:tc>
      </w:tr>
      <w:tr w:rsidR="00F455E2" w:rsidRPr="00DF56C9">
        <w:tc>
          <w:tcPr>
            <w:tcW w:w="4788" w:type="dxa"/>
          </w:tcPr>
          <w:p w:rsidR="00F455E2" w:rsidRPr="00F455E2" w:rsidRDefault="00F455E2" w:rsidP="00F455E2">
            <w:pPr>
              <w:rPr>
                <w:lang w:val="es-ES"/>
              </w:rPr>
            </w:pPr>
            <w:r w:rsidRPr="00F455E2">
              <w:rPr>
                <w:lang w:val="es-ES"/>
              </w:rPr>
              <w:t>¿Cómo te llamas?</w:t>
            </w:r>
          </w:p>
          <w:p w:rsidR="00F455E2" w:rsidRDefault="00F455E2" w:rsidP="00F455E2">
            <w:pPr>
              <w:rPr>
                <w:lang w:val="es-ES"/>
              </w:rPr>
            </w:pPr>
            <w:r w:rsidRPr="00F455E2">
              <w:rPr>
                <w:lang w:val="es-ES"/>
              </w:rPr>
              <w:t xml:space="preserve">¿Cómo se llama </w:t>
            </w:r>
            <w:commentRangeStart w:id="0"/>
            <w:r w:rsidRPr="00F455E2">
              <w:rPr>
                <w:lang w:val="es-ES"/>
              </w:rPr>
              <w:t>usted</w:t>
            </w:r>
            <w:commentRangeEnd w:id="0"/>
            <w:r w:rsidR="00997721">
              <w:rPr>
                <w:rStyle w:val="CommentReference"/>
                <w:vanish/>
              </w:rPr>
              <w:commentReference w:id="0"/>
            </w:r>
            <w:r w:rsidRPr="00F455E2">
              <w:rPr>
                <w:lang w:val="es-ES"/>
              </w:rPr>
              <w:t>?</w:t>
            </w:r>
          </w:p>
          <w:p w:rsidR="003230EE" w:rsidRPr="00F455E2" w:rsidRDefault="003230EE" w:rsidP="003230EE">
            <w:pPr>
              <w:rPr>
                <w:lang w:val="es-ES"/>
              </w:rPr>
            </w:pPr>
            <w:r w:rsidRPr="00F455E2">
              <w:rPr>
                <w:lang w:val="es-ES"/>
              </w:rPr>
              <w:t>Me llamo…</w:t>
            </w:r>
          </w:p>
          <w:p w:rsidR="003230EE" w:rsidRPr="00DF56C9" w:rsidRDefault="003230EE" w:rsidP="00F455E2">
            <w:pPr>
              <w:rPr>
                <w:lang w:val="es-ES"/>
              </w:rPr>
            </w:pPr>
            <w:r>
              <w:rPr>
                <w:lang w:val="es-ES"/>
              </w:rPr>
              <w:t>Mucho gusto.</w:t>
            </w:r>
          </w:p>
          <w:p w:rsidR="00F455E2" w:rsidRDefault="00F455E2" w:rsidP="00F455E2">
            <w:pPr>
              <w:rPr>
                <w:lang w:val="es-ES"/>
              </w:rPr>
            </w:pPr>
            <w:r>
              <w:rPr>
                <w:lang w:val="es-ES"/>
              </w:rPr>
              <w:t xml:space="preserve">El gusto es mío. </w:t>
            </w:r>
          </w:p>
          <w:p w:rsidR="00F455E2" w:rsidRDefault="00F455E2" w:rsidP="00F455E2">
            <w:pPr>
              <w:rPr>
                <w:lang w:val="es-ES"/>
              </w:rPr>
            </w:pPr>
            <w:r>
              <w:rPr>
                <w:lang w:val="es-ES"/>
              </w:rPr>
              <w:t>Igualmente.</w:t>
            </w:r>
          </w:p>
          <w:p w:rsidR="00F455E2" w:rsidRPr="003230EE" w:rsidRDefault="00F455E2">
            <w:pPr>
              <w:rPr>
                <w:lang w:val="es-ES"/>
              </w:rPr>
            </w:pPr>
          </w:p>
        </w:tc>
        <w:tc>
          <w:tcPr>
            <w:tcW w:w="4788" w:type="dxa"/>
          </w:tcPr>
          <w:p w:rsidR="00F455E2" w:rsidRPr="003230EE" w:rsidRDefault="00F455E2">
            <w:pPr>
              <w:rPr>
                <w:lang w:val="es-ES"/>
              </w:rPr>
            </w:pPr>
          </w:p>
        </w:tc>
      </w:tr>
      <w:tr w:rsidR="00C81666">
        <w:tc>
          <w:tcPr>
            <w:tcW w:w="9576" w:type="dxa"/>
            <w:gridSpan w:val="2"/>
          </w:tcPr>
          <w:p w:rsidR="00C81666" w:rsidRPr="00DF56C9" w:rsidRDefault="00DF56C9">
            <w:pPr>
              <w:rPr>
                <w:b/>
              </w:rPr>
            </w:pPr>
            <w:r w:rsidRPr="00DF56C9">
              <w:rPr>
                <w:b/>
                <w:sz w:val="24"/>
              </w:rPr>
              <w:t>Be able to convey personal information accurately</w:t>
            </w:r>
          </w:p>
        </w:tc>
      </w:tr>
      <w:tr w:rsidR="00DF56C9">
        <w:tc>
          <w:tcPr>
            <w:tcW w:w="9576" w:type="dxa"/>
            <w:gridSpan w:val="2"/>
          </w:tcPr>
          <w:p w:rsidR="00DF56C9" w:rsidRDefault="00DF56C9" w:rsidP="00DF56C9">
            <w:pPr>
              <w:rPr>
                <w:lang w:val="es-ES"/>
              </w:rPr>
            </w:pPr>
            <w:r>
              <w:rPr>
                <w:lang w:val="es-ES"/>
              </w:rPr>
              <w:t>¿Cómo se escribe tu nombre?</w:t>
            </w:r>
          </w:p>
          <w:p w:rsidR="00DF56C9" w:rsidRDefault="00DF56C9" w:rsidP="00DF56C9">
            <w:pPr>
              <w:rPr>
                <w:lang w:val="es-ES"/>
              </w:rPr>
            </w:pPr>
            <w:r>
              <w:rPr>
                <w:lang w:val="es-ES"/>
              </w:rPr>
              <w:t>¿Cómo se escribe tu apellido?</w:t>
            </w:r>
          </w:p>
          <w:p w:rsidR="00DF56C9" w:rsidRPr="003230EE" w:rsidRDefault="00DF56C9" w:rsidP="00DF56C9">
            <w:r w:rsidRPr="003230EE">
              <w:t>Se escribe… (SEE BELOW FOR ALPHABET)</w:t>
            </w:r>
          </w:p>
          <w:p w:rsidR="00DF56C9" w:rsidRPr="003230EE" w:rsidRDefault="00DF56C9">
            <w:pPr>
              <w:rPr>
                <w:b/>
                <w:sz w:val="24"/>
              </w:rPr>
            </w:pPr>
          </w:p>
        </w:tc>
      </w:tr>
      <w:tr w:rsidR="00DF56C9">
        <w:tc>
          <w:tcPr>
            <w:tcW w:w="9576" w:type="dxa"/>
            <w:gridSpan w:val="2"/>
          </w:tcPr>
          <w:p w:rsidR="00DF56C9" w:rsidRPr="003230EE" w:rsidRDefault="00DF56C9">
            <w:pPr>
              <w:rPr>
                <w:b/>
                <w:sz w:val="24"/>
              </w:rPr>
            </w:pPr>
            <w:r w:rsidRPr="003230EE">
              <w:rPr>
                <w:b/>
                <w:sz w:val="24"/>
              </w:rPr>
              <w:t>Discuss age</w:t>
            </w:r>
          </w:p>
        </w:tc>
      </w:tr>
      <w:tr w:rsidR="00C81666" w:rsidRPr="00F455E2">
        <w:tc>
          <w:tcPr>
            <w:tcW w:w="4788" w:type="dxa"/>
          </w:tcPr>
          <w:p w:rsidR="00F455E2" w:rsidRDefault="00F455E2">
            <w:pPr>
              <w:rPr>
                <w:lang w:val="es-ES"/>
              </w:rPr>
            </w:pPr>
            <w:r>
              <w:rPr>
                <w:lang w:val="es-ES"/>
              </w:rPr>
              <w:t>¿Cuántos años tienes?</w:t>
            </w:r>
          </w:p>
          <w:p w:rsidR="00F455E2" w:rsidRDefault="00F455E2">
            <w:pPr>
              <w:rPr>
                <w:lang w:val="es-ES"/>
              </w:rPr>
            </w:pPr>
            <w:r>
              <w:rPr>
                <w:lang w:val="es-ES"/>
              </w:rPr>
              <w:t xml:space="preserve">Tengo (15) </w:t>
            </w:r>
            <w:commentRangeStart w:id="1"/>
            <w:r>
              <w:rPr>
                <w:lang w:val="es-ES"/>
              </w:rPr>
              <w:t>años</w:t>
            </w:r>
            <w:commentRangeEnd w:id="1"/>
            <w:r w:rsidR="00997721">
              <w:rPr>
                <w:rStyle w:val="CommentReference"/>
                <w:vanish/>
              </w:rPr>
              <w:commentReference w:id="1"/>
            </w:r>
            <w:r>
              <w:rPr>
                <w:lang w:val="es-ES"/>
              </w:rPr>
              <w:t>.</w:t>
            </w:r>
          </w:p>
          <w:p w:rsidR="00F455E2" w:rsidRDefault="00F455E2">
            <w:pPr>
              <w:rPr>
                <w:lang w:val="es-ES"/>
              </w:rPr>
            </w:pPr>
            <w:r>
              <w:rPr>
                <w:lang w:val="es-ES"/>
              </w:rPr>
              <w:t>¿Cuántos años tiene usted?</w:t>
            </w:r>
          </w:p>
          <w:p w:rsidR="00F455E2" w:rsidRDefault="00F455E2">
            <w:pPr>
              <w:rPr>
                <w:lang w:val="es-ES"/>
              </w:rPr>
            </w:pPr>
            <w:r>
              <w:rPr>
                <w:lang w:val="es-ES"/>
              </w:rPr>
              <w:t>Tengo (32) años.</w:t>
            </w:r>
          </w:p>
          <w:p w:rsidR="003230EE" w:rsidRPr="003230EE" w:rsidRDefault="003230EE" w:rsidP="003230EE">
            <w:pPr>
              <w:pStyle w:val="ListParagraph"/>
              <w:numPr>
                <w:ilvl w:val="0"/>
                <w:numId w:val="1"/>
                <w:numberingChange w:id="2" w:author="Terrill Laura" w:date="2012-05-22T23:43:00Z" w:original="%1:1:0:."/>
              </w:numPr>
              <w:rPr>
                <w:lang w:val="es-ES"/>
              </w:rPr>
            </w:pPr>
            <w:r w:rsidRPr="003230EE">
              <w:rPr>
                <w:lang w:val="es-ES"/>
              </w:rPr>
              <w:t xml:space="preserve">Uno </w:t>
            </w:r>
          </w:p>
          <w:p w:rsidR="003230EE" w:rsidRPr="003230EE" w:rsidRDefault="003230EE" w:rsidP="003230EE">
            <w:pPr>
              <w:pStyle w:val="ListParagraph"/>
              <w:numPr>
                <w:ilvl w:val="0"/>
                <w:numId w:val="1"/>
                <w:numberingChange w:id="3" w:author="Terrill Laura" w:date="2012-05-22T23:43:00Z" w:original="%1:2:0:."/>
              </w:numPr>
              <w:rPr>
                <w:lang w:val="es-ES"/>
              </w:rPr>
            </w:pPr>
            <w:r w:rsidRPr="003230EE">
              <w:rPr>
                <w:lang w:val="es-ES"/>
              </w:rPr>
              <w:t>Dos</w:t>
            </w:r>
          </w:p>
          <w:p w:rsidR="003230EE" w:rsidRPr="003230EE" w:rsidRDefault="003230EE" w:rsidP="003230EE">
            <w:pPr>
              <w:pStyle w:val="ListParagraph"/>
              <w:numPr>
                <w:ilvl w:val="0"/>
                <w:numId w:val="1"/>
                <w:numberingChange w:id="4" w:author="Terrill Laura" w:date="2012-05-22T23:43:00Z" w:original="%1:3:0:."/>
              </w:numPr>
              <w:rPr>
                <w:lang w:val="es-ES"/>
              </w:rPr>
            </w:pPr>
            <w:r w:rsidRPr="003230EE">
              <w:rPr>
                <w:lang w:val="es-ES"/>
              </w:rPr>
              <w:t>Tres</w:t>
            </w:r>
          </w:p>
          <w:p w:rsidR="003230EE" w:rsidRPr="003230EE" w:rsidRDefault="003230EE" w:rsidP="003230EE">
            <w:pPr>
              <w:pStyle w:val="ListParagraph"/>
              <w:numPr>
                <w:ilvl w:val="0"/>
                <w:numId w:val="1"/>
                <w:numberingChange w:id="5" w:author="Terrill Laura" w:date="2012-05-22T23:43:00Z" w:original="%1:4:0:."/>
              </w:numPr>
              <w:rPr>
                <w:lang w:val="es-ES"/>
              </w:rPr>
            </w:pPr>
            <w:r w:rsidRPr="003230EE">
              <w:rPr>
                <w:lang w:val="es-ES"/>
              </w:rPr>
              <w:t>Cuatro</w:t>
            </w:r>
          </w:p>
          <w:p w:rsidR="003230EE" w:rsidRPr="003230EE" w:rsidRDefault="003230EE" w:rsidP="003230EE">
            <w:pPr>
              <w:pStyle w:val="ListParagraph"/>
              <w:numPr>
                <w:ilvl w:val="0"/>
                <w:numId w:val="1"/>
                <w:numberingChange w:id="6" w:author="Terrill Laura" w:date="2012-05-22T23:43:00Z" w:original="%1:5:0:."/>
              </w:numPr>
              <w:rPr>
                <w:lang w:val="es-ES"/>
              </w:rPr>
            </w:pPr>
            <w:r w:rsidRPr="003230EE">
              <w:rPr>
                <w:lang w:val="es-ES"/>
              </w:rPr>
              <w:t>Cinco</w:t>
            </w:r>
          </w:p>
          <w:p w:rsidR="003230EE" w:rsidRPr="003230EE" w:rsidRDefault="003230EE" w:rsidP="003230EE">
            <w:pPr>
              <w:pStyle w:val="ListParagraph"/>
              <w:numPr>
                <w:ilvl w:val="0"/>
                <w:numId w:val="1"/>
                <w:numberingChange w:id="7" w:author="Terrill Laura" w:date="2012-05-22T23:43:00Z" w:original="%1:6:0:."/>
              </w:numPr>
              <w:rPr>
                <w:lang w:val="es-ES"/>
              </w:rPr>
            </w:pPr>
            <w:r w:rsidRPr="003230EE">
              <w:rPr>
                <w:lang w:val="es-ES"/>
              </w:rPr>
              <w:t>Seis</w:t>
            </w:r>
          </w:p>
          <w:p w:rsidR="003230EE" w:rsidRPr="003230EE" w:rsidRDefault="003230EE" w:rsidP="003230EE">
            <w:pPr>
              <w:pStyle w:val="ListParagraph"/>
              <w:numPr>
                <w:ilvl w:val="0"/>
                <w:numId w:val="1"/>
                <w:numberingChange w:id="8" w:author="Terrill Laura" w:date="2012-05-22T23:43:00Z" w:original="%1:7:0:."/>
              </w:numPr>
              <w:rPr>
                <w:lang w:val="es-ES"/>
              </w:rPr>
            </w:pPr>
            <w:r w:rsidRPr="003230EE">
              <w:rPr>
                <w:lang w:val="es-ES"/>
              </w:rPr>
              <w:t>Siete</w:t>
            </w:r>
          </w:p>
          <w:p w:rsidR="003230EE" w:rsidRPr="003230EE" w:rsidRDefault="003230EE" w:rsidP="003230EE">
            <w:pPr>
              <w:pStyle w:val="ListParagraph"/>
              <w:numPr>
                <w:ilvl w:val="0"/>
                <w:numId w:val="1"/>
                <w:numberingChange w:id="9" w:author="Terrill Laura" w:date="2012-05-22T23:43:00Z" w:original="%1:8:0:."/>
              </w:numPr>
              <w:rPr>
                <w:lang w:val="es-ES"/>
              </w:rPr>
            </w:pPr>
            <w:r w:rsidRPr="003230EE">
              <w:rPr>
                <w:lang w:val="es-ES"/>
              </w:rPr>
              <w:t>Ocho</w:t>
            </w:r>
          </w:p>
          <w:p w:rsidR="003230EE" w:rsidRPr="003230EE" w:rsidRDefault="003230EE" w:rsidP="003230EE">
            <w:pPr>
              <w:pStyle w:val="ListParagraph"/>
              <w:numPr>
                <w:ilvl w:val="0"/>
                <w:numId w:val="1"/>
                <w:numberingChange w:id="10" w:author="Terrill Laura" w:date="2012-05-22T23:43:00Z" w:original="%1:9:0:."/>
              </w:numPr>
              <w:rPr>
                <w:lang w:val="es-ES"/>
              </w:rPr>
            </w:pPr>
            <w:r w:rsidRPr="003230EE">
              <w:rPr>
                <w:lang w:val="es-ES"/>
              </w:rPr>
              <w:t>Nueve</w:t>
            </w:r>
          </w:p>
          <w:p w:rsidR="003230EE" w:rsidRPr="003230EE" w:rsidRDefault="003230EE" w:rsidP="003230EE">
            <w:pPr>
              <w:pStyle w:val="ListParagraph"/>
              <w:numPr>
                <w:ilvl w:val="0"/>
                <w:numId w:val="1"/>
                <w:numberingChange w:id="11" w:author="Terrill Laura" w:date="2012-05-22T23:43:00Z" w:original="%1:10:0:."/>
              </w:numPr>
              <w:rPr>
                <w:lang w:val="es-ES"/>
              </w:rPr>
            </w:pPr>
            <w:r w:rsidRPr="003230EE">
              <w:rPr>
                <w:lang w:val="es-ES"/>
              </w:rPr>
              <w:t>Diez</w:t>
            </w:r>
          </w:p>
          <w:p w:rsidR="003230EE" w:rsidRPr="003230EE" w:rsidRDefault="003230EE" w:rsidP="003230EE">
            <w:pPr>
              <w:pStyle w:val="ListParagraph"/>
              <w:numPr>
                <w:ilvl w:val="0"/>
                <w:numId w:val="1"/>
                <w:numberingChange w:id="12" w:author="Terrill Laura" w:date="2012-05-22T23:43:00Z" w:original="%1:11:0:."/>
              </w:numPr>
              <w:rPr>
                <w:lang w:val="es-ES"/>
              </w:rPr>
            </w:pPr>
            <w:r w:rsidRPr="003230EE">
              <w:rPr>
                <w:lang w:val="es-ES"/>
              </w:rPr>
              <w:t>Once</w:t>
            </w:r>
          </w:p>
          <w:p w:rsidR="003230EE" w:rsidRPr="003230EE" w:rsidRDefault="003230EE" w:rsidP="003230EE">
            <w:pPr>
              <w:pStyle w:val="ListParagraph"/>
              <w:numPr>
                <w:ilvl w:val="0"/>
                <w:numId w:val="1"/>
                <w:numberingChange w:id="13" w:author="Terrill Laura" w:date="2012-05-22T23:43:00Z" w:original="%1:12:0:."/>
              </w:numPr>
              <w:rPr>
                <w:lang w:val="es-ES"/>
              </w:rPr>
            </w:pPr>
            <w:r w:rsidRPr="003230EE">
              <w:rPr>
                <w:lang w:val="es-ES"/>
              </w:rPr>
              <w:t>Doce</w:t>
            </w:r>
          </w:p>
          <w:p w:rsidR="003230EE" w:rsidRPr="003230EE" w:rsidRDefault="003230EE" w:rsidP="003230EE">
            <w:pPr>
              <w:pStyle w:val="ListParagraph"/>
              <w:numPr>
                <w:ilvl w:val="0"/>
                <w:numId w:val="1"/>
                <w:numberingChange w:id="14" w:author="Terrill Laura" w:date="2012-05-22T23:43:00Z" w:original="%1:13:0:."/>
              </w:numPr>
              <w:rPr>
                <w:lang w:val="es-ES"/>
              </w:rPr>
            </w:pPr>
            <w:r w:rsidRPr="003230EE">
              <w:rPr>
                <w:lang w:val="es-ES"/>
              </w:rPr>
              <w:t>Trece</w:t>
            </w:r>
          </w:p>
          <w:p w:rsidR="003230EE" w:rsidRPr="003230EE" w:rsidRDefault="003230EE" w:rsidP="003230EE">
            <w:pPr>
              <w:pStyle w:val="ListParagraph"/>
              <w:numPr>
                <w:ilvl w:val="0"/>
                <w:numId w:val="1"/>
                <w:numberingChange w:id="15" w:author="Terrill Laura" w:date="2012-05-22T23:43:00Z" w:original="%1:14:0:."/>
              </w:numPr>
              <w:rPr>
                <w:lang w:val="es-ES"/>
              </w:rPr>
            </w:pPr>
            <w:r w:rsidRPr="003230EE">
              <w:rPr>
                <w:lang w:val="es-ES"/>
              </w:rPr>
              <w:t>Catorce</w:t>
            </w:r>
          </w:p>
          <w:p w:rsidR="003230EE" w:rsidRPr="003230EE" w:rsidRDefault="003230EE" w:rsidP="003230EE">
            <w:pPr>
              <w:pStyle w:val="ListParagraph"/>
              <w:numPr>
                <w:ilvl w:val="0"/>
                <w:numId w:val="1"/>
                <w:numberingChange w:id="16" w:author="Terrill Laura" w:date="2012-05-22T23:43:00Z" w:original="%1:15:0:."/>
              </w:numPr>
              <w:rPr>
                <w:lang w:val="es-ES"/>
              </w:rPr>
            </w:pPr>
            <w:r w:rsidRPr="003230EE">
              <w:rPr>
                <w:lang w:val="es-ES"/>
              </w:rPr>
              <w:t>Quince</w:t>
            </w:r>
          </w:p>
          <w:p w:rsidR="003230EE" w:rsidRPr="003230EE" w:rsidRDefault="003230EE" w:rsidP="003230EE">
            <w:pPr>
              <w:pStyle w:val="ListParagraph"/>
              <w:numPr>
                <w:ilvl w:val="0"/>
                <w:numId w:val="1"/>
                <w:numberingChange w:id="17" w:author="Terrill Laura" w:date="2012-05-22T23:43:00Z" w:original="%1:16:0:."/>
              </w:numPr>
              <w:rPr>
                <w:lang w:val="es-ES"/>
              </w:rPr>
            </w:pPr>
            <w:r w:rsidRPr="003230EE">
              <w:rPr>
                <w:lang w:val="es-ES"/>
              </w:rPr>
              <w:t>Dieciséis</w:t>
            </w:r>
          </w:p>
          <w:p w:rsidR="003230EE" w:rsidRPr="003230EE" w:rsidRDefault="003230EE" w:rsidP="003230EE">
            <w:pPr>
              <w:pStyle w:val="ListParagraph"/>
              <w:numPr>
                <w:ilvl w:val="0"/>
                <w:numId w:val="1"/>
                <w:numberingChange w:id="18" w:author="Terrill Laura" w:date="2012-05-22T23:43:00Z" w:original="%1:17:0:."/>
              </w:numPr>
              <w:rPr>
                <w:lang w:val="es-ES"/>
              </w:rPr>
            </w:pPr>
            <w:r w:rsidRPr="003230EE">
              <w:rPr>
                <w:lang w:val="es-ES"/>
              </w:rPr>
              <w:t>Diecisiete</w:t>
            </w:r>
          </w:p>
          <w:p w:rsidR="003230EE" w:rsidRPr="003230EE" w:rsidRDefault="003230EE" w:rsidP="003230EE">
            <w:pPr>
              <w:pStyle w:val="ListParagraph"/>
              <w:numPr>
                <w:ilvl w:val="0"/>
                <w:numId w:val="1"/>
                <w:numberingChange w:id="19" w:author="Terrill Laura" w:date="2012-05-22T23:43:00Z" w:original="%1:18:0:."/>
              </w:numPr>
              <w:rPr>
                <w:lang w:val="es-ES"/>
              </w:rPr>
            </w:pPr>
            <w:r w:rsidRPr="003230EE">
              <w:rPr>
                <w:lang w:val="es-ES"/>
              </w:rPr>
              <w:t>Dieciocho</w:t>
            </w:r>
          </w:p>
          <w:p w:rsidR="003230EE" w:rsidRPr="003230EE" w:rsidRDefault="003230EE" w:rsidP="003230EE">
            <w:pPr>
              <w:pStyle w:val="ListParagraph"/>
              <w:numPr>
                <w:ilvl w:val="0"/>
                <w:numId w:val="1"/>
                <w:numberingChange w:id="20" w:author="Terrill Laura" w:date="2012-05-22T23:43:00Z" w:original="%1:19:0:."/>
              </w:numPr>
              <w:rPr>
                <w:lang w:val="es-ES"/>
              </w:rPr>
            </w:pPr>
            <w:r w:rsidRPr="003230EE">
              <w:rPr>
                <w:lang w:val="es-ES"/>
              </w:rPr>
              <w:t>Diecinueve</w:t>
            </w:r>
          </w:p>
          <w:p w:rsidR="003230EE" w:rsidRPr="003230EE" w:rsidRDefault="003230EE" w:rsidP="003230EE">
            <w:pPr>
              <w:pStyle w:val="ListParagraph"/>
              <w:numPr>
                <w:ilvl w:val="0"/>
                <w:numId w:val="1"/>
                <w:numberingChange w:id="21" w:author="Terrill Laura" w:date="2012-05-22T23:43:00Z" w:original="%1:20:0:."/>
              </w:numPr>
              <w:rPr>
                <w:lang w:val="es-ES"/>
              </w:rPr>
            </w:pPr>
            <w:r w:rsidRPr="003230EE">
              <w:rPr>
                <w:lang w:val="es-ES"/>
              </w:rPr>
              <w:t>Veinte</w:t>
            </w:r>
          </w:p>
          <w:p w:rsidR="003230EE" w:rsidRPr="003230EE" w:rsidRDefault="003230EE" w:rsidP="003230EE">
            <w:pPr>
              <w:pStyle w:val="ListParagraph"/>
              <w:numPr>
                <w:ilvl w:val="0"/>
                <w:numId w:val="1"/>
                <w:numberingChange w:id="22" w:author="Terrill Laura" w:date="2012-05-22T23:43:00Z" w:original="%1:21:0:."/>
              </w:numPr>
              <w:rPr>
                <w:lang w:val="es-ES"/>
              </w:rPr>
            </w:pPr>
            <w:r w:rsidRPr="003230EE">
              <w:rPr>
                <w:lang w:val="es-ES"/>
              </w:rPr>
              <w:t>Veintiuno</w:t>
            </w:r>
          </w:p>
          <w:p w:rsidR="003230EE" w:rsidRPr="003230EE" w:rsidRDefault="003230EE" w:rsidP="003230EE">
            <w:pPr>
              <w:pStyle w:val="ListParagraph"/>
              <w:numPr>
                <w:ilvl w:val="0"/>
                <w:numId w:val="1"/>
                <w:numberingChange w:id="23" w:author="Terrill Laura" w:date="2012-05-22T23:43:00Z" w:original="%1:22:0:."/>
              </w:numPr>
              <w:rPr>
                <w:lang w:val="es-ES"/>
              </w:rPr>
            </w:pPr>
            <w:r w:rsidRPr="003230EE">
              <w:rPr>
                <w:lang w:val="es-ES"/>
              </w:rPr>
              <w:t>Veintidós</w:t>
            </w:r>
          </w:p>
          <w:p w:rsidR="003230EE" w:rsidRPr="003230EE" w:rsidRDefault="003230EE" w:rsidP="003230EE">
            <w:pPr>
              <w:pStyle w:val="ListParagraph"/>
              <w:numPr>
                <w:ilvl w:val="0"/>
                <w:numId w:val="1"/>
                <w:numberingChange w:id="24" w:author="Terrill Laura" w:date="2012-05-22T23:43:00Z" w:original="%1:23:0:."/>
              </w:numPr>
              <w:rPr>
                <w:lang w:val="es-ES"/>
              </w:rPr>
            </w:pPr>
            <w:r w:rsidRPr="003230EE">
              <w:rPr>
                <w:lang w:val="es-ES"/>
              </w:rPr>
              <w:t>Veintitrés</w:t>
            </w:r>
          </w:p>
          <w:p w:rsidR="003230EE" w:rsidRPr="003230EE" w:rsidRDefault="003230EE" w:rsidP="003230EE">
            <w:pPr>
              <w:pStyle w:val="ListParagraph"/>
              <w:numPr>
                <w:ilvl w:val="0"/>
                <w:numId w:val="1"/>
                <w:numberingChange w:id="25" w:author="Terrill Laura" w:date="2012-05-22T23:43:00Z" w:original="%1:24:0:."/>
              </w:numPr>
              <w:rPr>
                <w:lang w:val="es-ES"/>
              </w:rPr>
            </w:pPr>
            <w:r w:rsidRPr="003230EE">
              <w:rPr>
                <w:lang w:val="es-ES"/>
              </w:rPr>
              <w:t>Veinticuatro</w:t>
            </w:r>
          </w:p>
          <w:p w:rsidR="003230EE" w:rsidRPr="003230EE" w:rsidRDefault="003230EE" w:rsidP="003230EE">
            <w:pPr>
              <w:pStyle w:val="ListParagraph"/>
              <w:numPr>
                <w:ilvl w:val="0"/>
                <w:numId w:val="1"/>
                <w:numberingChange w:id="26" w:author="Terrill Laura" w:date="2012-05-22T23:43:00Z" w:original="%1:25:0:."/>
              </w:numPr>
              <w:rPr>
                <w:lang w:val="es-ES"/>
              </w:rPr>
            </w:pPr>
            <w:r w:rsidRPr="003230EE">
              <w:rPr>
                <w:lang w:val="es-ES"/>
              </w:rPr>
              <w:t>Veinticinco</w:t>
            </w:r>
          </w:p>
          <w:p w:rsidR="003230EE" w:rsidRPr="003230EE" w:rsidRDefault="003230EE" w:rsidP="003230EE">
            <w:pPr>
              <w:pStyle w:val="ListParagraph"/>
              <w:numPr>
                <w:ilvl w:val="0"/>
                <w:numId w:val="1"/>
                <w:numberingChange w:id="27" w:author="Terrill Laura" w:date="2012-05-22T23:43:00Z" w:original="%1:26:0:."/>
              </w:numPr>
              <w:rPr>
                <w:lang w:val="es-ES"/>
              </w:rPr>
            </w:pPr>
            <w:r w:rsidRPr="003230EE">
              <w:rPr>
                <w:lang w:val="es-ES"/>
              </w:rPr>
              <w:t>Veintiséis</w:t>
            </w:r>
          </w:p>
          <w:p w:rsidR="003230EE" w:rsidRPr="003230EE" w:rsidRDefault="003230EE" w:rsidP="003230EE">
            <w:pPr>
              <w:pStyle w:val="ListParagraph"/>
              <w:numPr>
                <w:ilvl w:val="0"/>
                <w:numId w:val="1"/>
                <w:numberingChange w:id="28" w:author="Terrill Laura" w:date="2012-05-22T23:43:00Z" w:original="%1:27:0:."/>
              </w:numPr>
              <w:rPr>
                <w:lang w:val="es-ES"/>
              </w:rPr>
            </w:pPr>
            <w:r w:rsidRPr="003230EE">
              <w:rPr>
                <w:lang w:val="es-ES"/>
              </w:rPr>
              <w:t>Veintisiete</w:t>
            </w:r>
          </w:p>
          <w:p w:rsidR="003230EE" w:rsidRPr="003230EE" w:rsidRDefault="003230EE" w:rsidP="003230EE">
            <w:pPr>
              <w:pStyle w:val="ListParagraph"/>
              <w:numPr>
                <w:ilvl w:val="0"/>
                <w:numId w:val="1"/>
                <w:numberingChange w:id="29" w:author="Terrill Laura" w:date="2012-05-22T23:43:00Z" w:original="%1:28:0:."/>
              </w:numPr>
              <w:rPr>
                <w:lang w:val="es-ES"/>
              </w:rPr>
            </w:pPr>
            <w:r w:rsidRPr="003230EE">
              <w:rPr>
                <w:lang w:val="es-ES"/>
              </w:rPr>
              <w:t>Veintiocho</w:t>
            </w:r>
          </w:p>
          <w:p w:rsidR="003230EE" w:rsidRPr="003230EE" w:rsidRDefault="003230EE" w:rsidP="003230EE">
            <w:pPr>
              <w:pStyle w:val="ListParagraph"/>
              <w:numPr>
                <w:ilvl w:val="0"/>
                <w:numId w:val="1"/>
                <w:numberingChange w:id="30" w:author="Terrill Laura" w:date="2012-05-22T23:43:00Z" w:original="%1:29:0:."/>
              </w:numPr>
              <w:rPr>
                <w:lang w:val="es-ES"/>
              </w:rPr>
            </w:pPr>
            <w:r w:rsidRPr="003230EE">
              <w:rPr>
                <w:lang w:val="es-ES"/>
              </w:rPr>
              <w:t>Veintinueve</w:t>
            </w:r>
          </w:p>
          <w:p w:rsidR="003230EE" w:rsidRPr="003230EE" w:rsidRDefault="003230EE" w:rsidP="003230EE">
            <w:pPr>
              <w:pStyle w:val="ListParagraph"/>
              <w:numPr>
                <w:ilvl w:val="0"/>
                <w:numId w:val="1"/>
                <w:numberingChange w:id="31" w:author="Terrill Laura" w:date="2012-05-22T23:43:00Z" w:original="%1:30:0:."/>
              </w:numPr>
              <w:rPr>
                <w:lang w:val="es-ES"/>
              </w:rPr>
            </w:pPr>
            <w:r w:rsidRPr="003230EE">
              <w:rPr>
                <w:lang w:val="es-ES"/>
              </w:rPr>
              <w:t>Treinta</w:t>
            </w:r>
          </w:p>
          <w:p w:rsidR="003230EE" w:rsidRPr="003230EE" w:rsidRDefault="003230EE" w:rsidP="003230EE">
            <w:pPr>
              <w:pStyle w:val="ListParagraph"/>
              <w:numPr>
                <w:ilvl w:val="0"/>
                <w:numId w:val="1"/>
                <w:numberingChange w:id="32" w:author="Terrill Laura" w:date="2012-05-22T23:43:00Z" w:original="%1:31:0:."/>
              </w:numPr>
              <w:rPr>
                <w:lang w:val="es-ES"/>
              </w:rPr>
            </w:pPr>
            <w:r w:rsidRPr="003230EE">
              <w:rPr>
                <w:lang w:val="es-ES"/>
              </w:rPr>
              <w:t>Treinta y uno</w:t>
            </w:r>
          </w:p>
          <w:p w:rsidR="003230EE" w:rsidRPr="00F455E2" w:rsidRDefault="003230EE">
            <w:pPr>
              <w:rPr>
                <w:lang w:val="es-ES"/>
              </w:rPr>
            </w:pPr>
          </w:p>
          <w:p w:rsidR="00F455E2" w:rsidRPr="00F455E2" w:rsidRDefault="00F455E2">
            <w:pPr>
              <w:rPr>
                <w:lang w:val="es-ES"/>
              </w:rPr>
            </w:pPr>
          </w:p>
        </w:tc>
        <w:tc>
          <w:tcPr>
            <w:tcW w:w="4788" w:type="dxa"/>
          </w:tcPr>
          <w:p w:rsidR="00C81666" w:rsidRPr="00F455E2" w:rsidRDefault="00C81666">
            <w:pPr>
              <w:rPr>
                <w:lang w:val="es-ES"/>
              </w:rPr>
            </w:pPr>
          </w:p>
        </w:tc>
      </w:tr>
      <w:tr w:rsidR="00C81666" w:rsidRPr="00F455E2">
        <w:tc>
          <w:tcPr>
            <w:tcW w:w="9576" w:type="dxa"/>
            <w:gridSpan w:val="2"/>
          </w:tcPr>
          <w:p w:rsidR="00C81666" w:rsidRPr="003230EE" w:rsidRDefault="00F455E2">
            <w:pPr>
              <w:rPr>
                <w:b/>
              </w:rPr>
            </w:pPr>
            <w:r w:rsidRPr="003230EE">
              <w:rPr>
                <w:b/>
                <w:sz w:val="24"/>
              </w:rPr>
              <w:t>Talk about where you are from</w:t>
            </w:r>
            <w:r w:rsidR="00DF56C9">
              <w:rPr>
                <w:b/>
                <w:sz w:val="24"/>
              </w:rPr>
              <w:t xml:space="preserve"> and where you live</w:t>
            </w:r>
          </w:p>
        </w:tc>
      </w:tr>
      <w:tr w:rsidR="00C81666" w:rsidRPr="00DF56C9">
        <w:tc>
          <w:tcPr>
            <w:tcW w:w="4788" w:type="dxa"/>
          </w:tcPr>
          <w:p w:rsidR="00C81666" w:rsidRPr="00F455E2" w:rsidRDefault="00F455E2">
            <w:pPr>
              <w:rPr>
                <w:lang w:val="es-ES"/>
              </w:rPr>
            </w:pPr>
            <w:r w:rsidRPr="00F455E2">
              <w:rPr>
                <w:lang w:val="es-ES"/>
              </w:rPr>
              <w:t>¿De dónde eres?</w:t>
            </w:r>
          </w:p>
          <w:p w:rsidR="00F455E2" w:rsidRPr="00F455E2" w:rsidRDefault="00F455E2">
            <w:pPr>
              <w:rPr>
                <w:lang w:val="es-ES"/>
              </w:rPr>
            </w:pPr>
            <w:r w:rsidRPr="00F455E2">
              <w:rPr>
                <w:lang w:val="es-ES"/>
              </w:rPr>
              <w:t>Soy de (Estados Unidos).</w:t>
            </w:r>
          </w:p>
          <w:p w:rsidR="00F455E2" w:rsidRDefault="00F455E2">
            <w:pPr>
              <w:rPr>
                <w:lang w:val="es-ES"/>
              </w:rPr>
            </w:pPr>
            <w:r>
              <w:rPr>
                <w:lang w:val="es-ES"/>
              </w:rPr>
              <w:t>¿De dónde es usted?</w:t>
            </w:r>
          </w:p>
          <w:p w:rsidR="00F455E2" w:rsidRDefault="00F455E2">
            <w:pPr>
              <w:rPr>
                <w:lang w:val="es-ES"/>
              </w:rPr>
            </w:pPr>
            <w:r>
              <w:rPr>
                <w:lang w:val="es-ES"/>
              </w:rPr>
              <w:t>Soy de (España).</w:t>
            </w:r>
          </w:p>
          <w:p w:rsidR="00DF56C9" w:rsidRDefault="00DF56C9">
            <w:pPr>
              <w:rPr>
                <w:lang w:val="es-ES"/>
              </w:rPr>
            </w:pPr>
            <w:r>
              <w:rPr>
                <w:lang w:val="es-ES"/>
              </w:rPr>
              <w:t>¿Dónde vives?</w:t>
            </w:r>
          </w:p>
          <w:p w:rsidR="00DF56C9" w:rsidRDefault="00DF56C9">
            <w:pPr>
              <w:rPr>
                <w:lang w:val="es-ES"/>
              </w:rPr>
            </w:pPr>
            <w:r>
              <w:rPr>
                <w:lang w:val="es-ES"/>
              </w:rPr>
              <w:t>¿Dónde vive?</w:t>
            </w:r>
          </w:p>
          <w:p w:rsidR="00DF56C9" w:rsidRDefault="00DF56C9">
            <w:pPr>
              <w:rPr>
                <w:lang w:val="es-ES"/>
              </w:rPr>
            </w:pPr>
            <w:r>
              <w:rPr>
                <w:lang w:val="es-ES"/>
              </w:rPr>
              <w:t>Vivo en (Mundelein).</w:t>
            </w:r>
            <w:bookmarkStart w:id="33" w:name="_GoBack"/>
            <w:bookmarkEnd w:id="33"/>
          </w:p>
          <w:p w:rsidR="00F455E2" w:rsidRPr="00F455E2" w:rsidRDefault="00F455E2">
            <w:pPr>
              <w:rPr>
                <w:lang w:val="es-ES"/>
              </w:rPr>
            </w:pPr>
          </w:p>
        </w:tc>
        <w:tc>
          <w:tcPr>
            <w:tcW w:w="4788" w:type="dxa"/>
          </w:tcPr>
          <w:p w:rsidR="00C81666" w:rsidRPr="00F455E2" w:rsidRDefault="00C81666">
            <w:pPr>
              <w:rPr>
                <w:lang w:val="es-ES"/>
              </w:rPr>
            </w:pPr>
          </w:p>
        </w:tc>
      </w:tr>
      <w:tr w:rsidR="00C81666" w:rsidRPr="00F455E2">
        <w:tc>
          <w:tcPr>
            <w:tcW w:w="9576" w:type="dxa"/>
            <w:gridSpan w:val="2"/>
          </w:tcPr>
          <w:p w:rsidR="00C81666" w:rsidRPr="003230EE" w:rsidRDefault="00F455E2">
            <w:pPr>
              <w:rPr>
                <w:b/>
                <w:sz w:val="24"/>
              </w:rPr>
            </w:pPr>
            <w:r w:rsidRPr="003230EE">
              <w:rPr>
                <w:b/>
                <w:sz w:val="24"/>
              </w:rPr>
              <w:t>Ask how someone is feeling and respond appropriately</w:t>
            </w:r>
          </w:p>
        </w:tc>
      </w:tr>
      <w:tr w:rsidR="00C81666" w:rsidRPr="00DF56C9">
        <w:tc>
          <w:tcPr>
            <w:tcW w:w="4788" w:type="dxa"/>
          </w:tcPr>
          <w:p w:rsidR="00C81666" w:rsidRPr="00F455E2" w:rsidRDefault="00F455E2">
            <w:pPr>
              <w:rPr>
                <w:lang w:val="es-ES"/>
              </w:rPr>
            </w:pPr>
            <w:r w:rsidRPr="00F455E2">
              <w:rPr>
                <w:lang w:val="es-ES"/>
              </w:rPr>
              <w:t>¿Cómo estás?</w:t>
            </w:r>
          </w:p>
          <w:p w:rsidR="00F455E2" w:rsidRDefault="00F455E2">
            <w:pPr>
              <w:rPr>
                <w:lang w:val="es-ES"/>
              </w:rPr>
            </w:pPr>
            <w:r w:rsidRPr="00F455E2">
              <w:rPr>
                <w:lang w:val="es-ES"/>
              </w:rPr>
              <w:t>Estoy…</w:t>
            </w:r>
          </w:p>
          <w:p w:rsidR="00F455E2" w:rsidRDefault="00F455E2">
            <w:pPr>
              <w:rPr>
                <w:lang w:val="es-ES"/>
              </w:rPr>
            </w:pPr>
            <w:r>
              <w:rPr>
                <w:lang w:val="es-ES"/>
              </w:rPr>
              <w:t>¿Cómo está usted?</w:t>
            </w:r>
          </w:p>
          <w:p w:rsidR="00F455E2" w:rsidRPr="00F455E2" w:rsidRDefault="00F455E2">
            <w:pPr>
              <w:rPr>
                <w:lang w:val="es-ES"/>
              </w:rPr>
            </w:pPr>
            <w:r>
              <w:rPr>
                <w:lang w:val="es-ES"/>
              </w:rPr>
              <w:t>Estoy…</w:t>
            </w:r>
          </w:p>
          <w:p w:rsidR="00F455E2" w:rsidRPr="00F455E2" w:rsidRDefault="00F455E2" w:rsidP="00F455E2">
            <w:pPr>
              <w:rPr>
                <w:lang w:val="es-ES"/>
              </w:rPr>
            </w:pPr>
            <w:r w:rsidRPr="00F455E2">
              <w:rPr>
                <w:lang w:val="es-ES"/>
              </w:rPr>
              <w:t>Bien</w:t>
            </w:r>
          </w:p>
          <w:p w:rsidR="00F455E2" w:rsidRPr="00F455E2" w:rsidRDefault="00F455E2" w:rsidP="00F455E2">
            <w:pPr>
              <w:rPr>
                <w:lang w:val="es-ES"/>
              </w:rPr>
            </w:pPr>
            <w:r w:rsidRPr="00F455E2">
              <w:rPr>
                <w:lang w:val="es-ES"/>
              </w:rPr>
              <w:t>Mal</w:t>
            </w:r>
          </w:p>
          <w:p w:rsidR="00F455E2" w:rsidRPr="00F455E2" w:rsidRDefault="00F455E2" w:rsidP="00F455E2">
            <w:pPr>
              <w:rPr>
                <w:lang w:val="es-ES"/>
              </w:rPr>
            </w:pPr>
            <w:r w:rsidRPr="00F455E2">
              <w:rPr>
                <w:lang w:val="es-ES"/>
              </w:rPr>
              <w:t>Fantástico</w:t>
            </w:r>
            <w:r>
              <w:rPr>
                <w:lang w:val="es-ES"/>
              </w:rPr>
              <w:t>(a)</w:t>
            </w:r>
          </w:p>
          <w:p w:rsidR="00F455E2" w:rsidRPr="00F455E2" w:rsidRDefault="00F455E2" w:rsidP="00F455E2">
            <w:pPr>
              <w:rPr>
                <w:lang w:val="es-ES"/>
              </w:rPr>
            </w:pPr>
            <w:r w:rsidRPr="00F455E2">
              <w:rPr>
                <w:lang w:val="es-ES"/>
              </w:rPr>
              <w:t>Más o menos</w:t>
            </w:r>
          </w:p>
          <w:p w:rsidR="00F455E2" w:rsidRDefault="00F455E2" w:rsidP="00F455E2">
            <w:pPr>
              <w:rPr>
                <w:lang w:val="es-ES"/>
              </w:rPr>
            </w:pPr>
            <w:r w:rsidRPr="00F455E2">
              <w:rPr>
                <w:lang w:val="es-ES"/>
              </w:rPr>
              <w:t>Cansado</w:t>
            </w:r>
            <w:r>
              <w:rPr>
                <w:lang w:val="es-ES"/>
              </w:rPr>
              <w:t>(a)</w:t>
            </w:r>
          </w:p>
          <w:p w:rsidR="00F455E2" w:rsidRPr="00131DA8" w:rsidRDefault="00F455E2" w:rsidP="00F455E2">
            <w:pPr>
              <w:rPr>
                <w:lang w:val="es-ES"/>
              </w:rPr>
            </w:pPr>
          </w:p>
          <w:p w:rsidR="00F455E2" w:rsidRPr="00F455E2" w:rsidRDefault="00F455E2" w:rsidP="00F455E2">
            <w:pPr>
              <w:rPr>
                <w:lang w:val="es-ES"/>
              </w:rPr>
            </w:pPr>
          </w:p>
        </w:tc>
        <w:tc>
          <w:tcPr>
            <w:tcW w:w="4788" w:type="dxa"/>
          </w:tcPr>
          <w:p w:rsidR="00C81666" w:rsidRPr="00F455E2" w:rsidRDefault="00C81666">
            <w:pPr>
              <w:rPr>
                <w:lang w:val="es-ES"/>
              </w:rPr>
            </w:pPr>
          </w:p>
        </w:tc>
      </w:tr>
      <w:tr w:rsidR="00C81666" w:rsidRPr="00F455E2">
        <w:tc>
          <w:tcPr>
            <w:tcW w:w="9576" w:type="dxa"/>
            <w:gridSpan w:val="2"/>
          </w:tcPr>
          <w:p w:rsidR="00C81666" w:rsidRPr="003230EE" w:rsidRDefault="00F455E2">
            <w:pPr>
              <w:rPr>
                <w:b/>
                <w:sz w:val="24"/>
              </w:rPr>
            </w:pPr>
            <w:r w:rsidRPr="003230EE">
              <w:rPr>
                <w:b/>
                <w:sz w:val="24"/>
              </w:rPr>
              <w:t>Describe yourself and ask how someone else is like</w:t>
            </w:r>
          </w:p>
        </w:tc>
      </w:tr>
      <w:tr w:rsidR="00C81666" w:rsidRPr="00F455E2">
        <w:tc>
          <w:tcPr>
            <w:tcW w:w="4788" w:type="dxa"/>
          </w:tcPr>
          <w:p w:rsidR="00C81666" w:rsidRDefault="00F455E2">
            <w:pPr>
              <w:rPr>
                <w:lang w:val="es-ES"/>
              </w:rPr>
            </w:pPr>
            <w:r>
              <w:rPr>
                <w:lang w:val="es-ES"/>
              </w:rPr>
              <w:t>¿Cómo eres?</w:t>
            </w:r>
          </w:p>
          <w:p w:rsidR="00F455E2" w:rsidRDefault="00F455E2">
            <w:pPr>
              <w:rPr>
                <w:lang w:val="es-ES"/>
              </w:rPr>
            </w:pPr>
            <w:r>
              <w:rPr>
                <w:lang w:val="es-ES"/>
              </w:rPr>
              <w:t xml:space="preserve">¿Cómo es </w:t>
            </w:r>
            <w:commentRangeStart w:id="34"/>
            <w:r>
              <w:rPr>
                <w:lang w:val="es-ES"/>
              </w:rPr>
              <w:t>usted</w:t>
            </w:r>
            <w:commentRangeEnd w:id="34"/>
            <w:r w:rsidR="00997721">
              <w:rPr>
                <w:rStyle w:val="CommentReference"/>
                <w:vanish/>
              </w:rPr>
              <w:commentReference w:id="34"/>
            </w:r>
            <w:r>
              <w:rPr>
                <w:lang w:val="es-ES"/>
              </w:rPr>
              <w:t>?</w:t>
            </w:r>
          </w:p>
          <w:p w:rsidR="00F455E2" w:rsidRDefault="00F455E2">
            <w:pPr>
              <w:rPr>
                <w:lang w:val="es-ES"/>
              </w:rPr>
            </w:pPr>
            <w:r>
              <w:rPr>
                <w:lang w:val="es-ES"/>
              </w:rPr>
              <w:t>(No) soy…</w:t>
            </w:r>
          </w:p>
          <w:p w:rsidR="00DF56C9" w:rsidRDefault="00DF56C9">
            <w:pPr>
              <w:rPr>
                <w:lang w:val="es-ES"/>
              </w:rPr>
            </w:pPr>
            <w:commentRangeStart w:id="35"/>
            <w:r>
              <w:rPr>
                <w:lang w:val="es-ES"/>
              </w:rPr>
              <w:t>Yo</w:t>
            </w:r>
            <w:commentRangeEnd w:id="35"/>
            <w:r w:rsidR="00997721">
              <w:rPr>
                <w:rStyle w:val="CommentReference"/>
                <w:vanish/>
              </w:rPr>
              <w:commentReference w:id="35"/>
            </w:r>
            <w:r>
              <w:rPr>
                <w:lang w:val="es-ES"/>
              </w:rPr>
              <w:t xml:space="preserve"> soy </w:t>
            </w:r>
            <w:r w:rsidRPr="00DF56C9">
              <w:rPr>
                <w:b/>
                <w:lang w:val="es-ES"/>
              </w:rPr>
              <w:t>muy</w:t>
            </w:r>
            <w:r>
              <w:rPr>
                <w:lang w:val="es-ES"/>
              </w:rPr>
              <w:t>…</w:t>
            </w:r>
          </w:p>
          <w:p w:rsidR="00DF56C9" w:rsidRDefault="00DF56C9">
            <w:pPr>
              <w:rPr>
                <w:lang w:val="es-ES"/>
              </w:rPr>
            </w:pPr>
            <w:r>
              <w:rPr>
                <w:lang w:val="es-ES"/>
              </w:rPr>
              <w:t xml:space="preserve">Yo soy </w:t>
            </w:r>
            <w:r w:rsidRPr="00DF56C9">
              <w:rPr>
                <w:b/>
                <w:lang w:val="es-ES"/>
              </w:rPr>
              <w:t>un poco</w:t>
            </w:r>
            <w:r>
              <w:rPr>
                <w:lang w:val="es-ES"/>
              </w:rPr>
              <w:t>…</w:t>
            </w:r>
          </w:p>
          <w:p w:rsidR="00F455E2" w:rsidRDefault="00F455E2">
            <w:pPr>
              <w:rPr>
                <w:lang w:val="es-ES"/>
              </w:rPr>
            </w:pPr>
            <w:r>
              <w:rPr>
                <w:lang w:val="es-ES"/>
              </w:rPr>
              <w:t>Me gustaría ser…</w:t>
            </w:r>
          </w:p>
          <w:p w:rsidR="003230EE" w:rsidRDefault="003230EE" w:rsidP="00F455E2">
            <w:pPr>
              <w:rPr>
                <w:b/>
                <w:lang w:val="es-ES"/>
              </w:rPr>
            </w:pPr>
          </w:p>
          <w:p w:rsidR="003230EE" w:rsidRPr="003230EE" w:rsidRDefault="003230EE" w:rsidP="00F455E2">
            <w:pPr>
              <w:rPr>
                <w:b/>
                <w:lang w:val="es-ES"/>
              </w:rPr>
            </w:pPr>
            <w:r w:rsidRPr="003230EE">
              <w:rPr>
                <w:b/>
                <w:lang w:val="es-ES"/>
              </w:rPr>
              <w:t>CARACTERÍSTICAS PERSONALES</w:t>
            </w:r>
          </w:p>
          <w:p w:rsidR="00F455E2" w:rsidRDefault="00F455E2" w:rsidP="00F455E2">
            <w:pPr>
              <w:rPr>
                <w:lang w:val="es-ES"/>
              </w:rPr>
            </w:pPr>
            <w:r>
              <w:rPr>
                <w:lang w:val="es-ES"/>
              </w:rPr>
              <w:t>Simpático(a)</w:t>
            </w:r>
          </w:p>
          <w:p w:rsidR="00F455E2" w:rsidRDefault="00F455E2" w:rsidP="00F455E2">
            <w:pPr>
              <w:rPr>
                <w:lang w:val="es-ES"/>
              </w:rPr>
            </w:pPr>
            <w:r>
              <w:rPr>
                <w:lang w:val="es-ES"/>
              </w:rPr>
              <w:t>Antipático(a)</w:t>
            </w:r>
          </w:p>
          <w:p w:rsidR="00F455E2" w:rsidRDefault="00F455E2" w:rsidP="00F455E2">
            <w:pPr>
              <w:rPr>
                <w:lang w:val="es-ES"/>
              </w:rPr>
            </w:pPr>
            <w:r>
              <w:rPr>
                <w:lang w:val="es-ES"/>
              </w:rPr>
              <w:t>Bueno(a)</w:t>
            </w:r>
          </w:p>
          <w:p w:rsidR="00F455E2" w:rsidRDefault="00F455E2" w:rsidP="00F455E2">
            <w:pPr>
              <w:rPr>
                <w:lang w:val="es-ES"/>
              </w:rPr>
            </w:pPr>
            <w:r>
              <w:rPr>
                <w:lang w:val="es-ES"/>
              </w:rPr>
              <w:t>Malo(a)</w:t>
            </w:r>
          </w:p>
          <w:p w:rsidR="00F455E2" w:rsidRDefault="00F455E2" w:rsidP="00F455E2">
            <w:pPr>
              <w:rPr>
                <w:lang w:val="es-ES"/>
              </w:rPr>
            </w:pPr>
            <w:r>
              <w:rPr>
                <w:lang w:val="es-ES"/>
              </w:rPr>
              <w:t>Cómico(a)</w:t>
            </w:r>
          </w:p>
          <w:p w:rsidR="00F455E2" w:rsidRDefault="00F455E2" w:rsidP="00F455E2">
            <w:pPr>
              <w:rPr>
                <w:lang w:val="es-ES"/>
              </w:rPr>
            </w:pPr>
            <w:r>
              <w:rPr>
                <w:lang w:val="es-ES"/>
              </w:rPr>
              <w:t>Serio(a)</w:t>
            </w:r>
          </w:p>
          <w:p w:rsidR="00F455E2" w:rsidRDefault="00F455E2" w:rsidP="00F455E2">
            <w:pPr>
              <w:rPr>
                <w:lang w:val="es-ES"/>
              </w:rPr>
            </w:pPr>
            <w:r>
              <w:rPr>
                <w:lang w:val="es-ES"/>
              </w:rPr>
              <w:t>Trabajador(a)</w:t>
            </w:r>
          </w:p>
          <w:p w:rsidR="00F455E2" w:rsidRDefault="00F455E2" w:rsidP="00F455E2">
            <w:pPr>
              <w:rPr>
                <w:lang w:val="es-ES"/>
              </w:rPr>
            </w:pPr>
            <w:r>
              <w:rPr>
                <w:lang w:val="es-ES"/>
              </w:rPr>
              <w:t>Flojo(a)</w:t>
            </w:r>
          </w:p>
          <w:p w:rsidR="00F455E2" w:rsidRDefault="00F455E2" w:rsidP="00F455E2">
            <w:pPr>
              <w:rPr>
                <w:lang w:val="es-ES"/>
              </w:rPr>
            </w:pPr>
            <w:r>
              <w:rPr>
                <w:lang w:val="es-ES"/>
              </w:rPr>
              <w:t xml:space="preserve"> (perezoso)</w:t>
            </w:r>
          </w:p>
          <w:p w:rsidR="00F455E2" w:rsidRDefault="00F455E2" w:rsidP="00F455E2">
            <w:pPr>
              <w:rPr>
                <w:lang w:val="es-ES"/>
              </w:rPr>
            </w:pPr>
            <w:r>
              <w:rPr>
                <w:lang w:val="es-ES"/>
              </w:rPr>
              <w:t>Creativo(a)</w:t>
            </w:r>
          </w:p>
          <w:p w:rsidR="00F455E2" w:rsidRDefault="00F455E2" w:rsidP="00F455E2">
            <w:pPr>
              <w:rPr>
                <w:lang w:val="es-ES"/>
              </w:rPr>
            </w:pPr>
            <w:r>
              <w:rPr>
                <w:lang w:val="es-ES"/>
              </w:rPr>
              <w:t>Aburrido(a)</w:t>
            </w:r>
          </w:p>
          <w:p w:rsidR="00F455E2" w:rsidRDefault="00F455E2" w:rsidP="00F455E2">
            <w:pPr>
              <w:rPr>
                <w:lang w:val="es-ES"/>
              </w:rPr>
            </w:pPr>
            <w:r>
              <w:rPr>
                <w:lang w:val="es-ES"/>
              </w:rPr>
              <w:t>divertido(a)</w:t>
            </w:r>
          </w:p>
          <w:p w:rsidR="00F455E2" w:rsidRDefault="00F455E2" w:rsidP="00F455E2">
            <w:pPr>
              <w:rPr>
                <w:lang w:val="es-ES"/>
              </w:rPr>
            </w:pPr>
            <w:r>
              <w:rPr>
                <w:lang w:val="es-ES"/>
              </w:rPr>
              <w:t>Atlético(a)</w:t>
            </w:r>
          </w:p>
          <w:p w:rsidR="00F455E2" w:rsidRDefault="00F455E2" w:rsidP="00F455E2">
            <w:pPr>
              <w:rPr>
                <w:lang w:val="es-ES"/>
              </w:rPr>
            </w:pPr>
            <w:r>
              <w:rPr>
                <w:lang w:val="es-ES"/>
              </w:rPr>
              <w:t>Estudioso(a)</w:t>
            </w:r>
          </w:p>
          <w:p w:rsidR="00F455E2" w:rsidRDefault="00F455E2" w:rsidP="00F455E2">
            <w:pPr>
              <w:rPr>
                <w:lang w:val="es-ES"/>
              </w:rPr>
            </w:pPr>
            <w:r>
              <w:rPr>
                <w:lang w:val="es-ES"/>
              </w:rPr>
              <w:t>Inteligente</w:t>
            </w:r>
          </w:p>
          <w:p w:rsidR="00F455E2" w:rsidRDefault="00F455E2" w:rsidP="00F455E2">
            <w:pPr>
              <w:rPr>
                <w:lang w:val="es-ES"/>
              </w:rPr>
            </w:pPr>
            <w:r>
              <w:rPr>
                <w:lang w:val="es-ES"/>
              </w:rPr>
              <w:t>Responsable</w:t>
            </w:r>
          </w:p>
          <w:p w:rsidR="00F455E2" w:rsidRDefault="00F455E2" w:rsidP="00F455E2">
            <w:pPr>
              <w:rPr>
                <w:lang w:val="es-ES"/>
              </w:rPr>
            </w:pPr>
            <w:r>
              <w:rPr>
                <w:lang w:val="es-ES"/>
              </w:rPr>
              <w:t>Organizado(a)</w:t>
            </w:r>
          </w:p>
          <w:p w:rsidR="00F455E2" w:rsidRDefault="00F455E2" w:rsidP="00F455E2">
            <w:pPr>
              <w:rPr>
                <w:lang w:val="es-ES"/>
              </w:rPr>
            </w:pPr>
            <w:r>
              <w:rPr>
                <w:lang w:val="es-ES"/>
              </w:rPr>
              <w:t>Desorganizado(a)</w:t>
            </w:r>
          </w:p>
          <w:p w:rsidR="00F455E2" w:rsidRDefault="00F455E2" w:rsidP="00F455E2">
            <w:pPr>
              <w:rPr>
                <w:lang w:val="es-ES"/>
              </w:rPr>
            </w:pPr>
            <w:r>
              <w:rPr>
                <w:lang w:val="es-ES"/>
              </w:rPr>
              <w:t>Talentoso(a)</w:t>
            </w:r>
          </w:p>
          <w:p w:rsidR="00F455E2" w:rsidRDefault="00F455E2" w:rsidP="00F455E2">
            <w:pPr>
              <w:rPr>
                <w:lang w:val="es-ES"/>
              </w:rPr>
            </w:pPr>
            <w:r>
              <w:rPr>
                <w:lang w:val="es-ES"/>
              </w:rPr>
              <w:t>Positivo(a)</w:t>
            </w:r>
          </w:p>
          <w:p w:rsidR="00F455E2" w:rsidRDefault="00F455E2" w:rsidP="00F455E2">
            <w:pPr>
              <w:rPr>
                <w:lang w:val="es-ES"/>
              </w:rPr>
            </w:pPr>
            <w:r>
              <w:rPr>
                <w:lang w:val="es-ES"/>
              </w:rPr>
              <w:t>Negativo(a)</w:t>
            </w:r>
          </w:p>
          <w:p w:rsidR="00F455E2" w:rsidRDefault="00F455E2" w:rsidP="00F455E2">
            <w:pPr>
              <w:rPr>
                <w:lang w:val="es-ES"/>
              </w:rPr>
            </w:pPr>
            <w:r>
              <w:rPr>
                <w:lang w:val="es-ES"/>
              </w:rPr>
              <w:t>Tímido(a)</w:t>
            </w:r>
          </w:p>
          <w:p w:rsidR="00F455E2" w:rsidRDefault="00F455E2" w:rsidP="00F455E2">
            <w:pPr>
              <w:rPr>
                <w:lang w:val="es-ES"/>
              </w:rPr>
            </w:pPr>
            <w:r>
              <w:rPr>
                <w:lang w:val="es-ES"/>
              </w:rPr>
              <w:t xml:space="preserve">Estadounidense </w:t>
            </w:r>
            <w:r w:rsidRPr="00DF56C9">
              <w:rPr>
                <w:b/>
                <w:i/>
                <w:lang w:val="es-ES"/>
              </w:rPr>
              <w:t>(personal)</w:t>
            </w:r>
          </w:p>
          <w:p w:rsidR="003230EE" w:rsidRDefault="003230EE" w:rsidP="00F455E2">
            <w:pPr>
              <w:rPr>
                <w:lang w:val="es-ES"/>
              </w:rPr>
            </w:pPr>
          </w:p>
          <w:p w:rsidR="00601826" w:rsidRPr="003230EE" w:rsidRDefault="003230EE" w:rsidP="00F455E2">
            <w:pPr>
              <w:rPr>
                <w:b/>
                <w:lang w:val="es-ES"/>
              </w:rPr>
            </w:pPr>
            <w:r w:rsidRPr="003230EE">
              <w:rPr>
                <w:b/>
                <w:lang w:val="es-ES"/>
              </w:rPr>
              <w:t>CARACTERÍSTICAS FÍSICAS</w:t>
            </w:r>
          </w:p>
          <w:p w:rsidR="003230EE" w:rsidRDefault="003230EE" w:rsidP="003230EE">
            <w:pPr>
              <w:rPr>
                <w:lang w:val="es-ES"/>
              </w:rPr>
            </w:pPr>
            <w:r>
              <w:rPr>
                <w:lang w:val="es-ES"/>
              </w:rPr>
              <w:t>Alto(a)</w:t>
            </w:r>
          </w:p>
          <w:p w:rsidR="003230EE" w:rsidRDefault="003230EE" w:rsidP="003230EE">
            <w:pPr>
              <w:rPr>
                <w:lang w:val="es-ES"/>
              </w:rPr>
            </w:pPr>
            <w:r>
              <w:rPr>
                <w:lang w:val="es-ES"/>
              </w:rPr>
              <w:t>Bajo(a)</w:t>
            </w:r>
          </w:p>
          <w:p w:rsidR="003230EE" w:rsidRDefault="003230EE" w:rsidP="003230EE">
            <w:pPr>
              <w:rPr>
                <w:lang w:val="es-ES"/>
              </w:rPr>
            </w:pPr>
            <w:r>
              <w:rPr>
                <w:lang w:val="es-ES"/>
              </w:rPr>
              <w:t>Mediano(a)</w:t>
            </w:r>
          </w:p>
          <w:p w:rsidR="003230EE" w:rsidRDefault="003230EE" w:rsidP="003230EE">
            <w:pPr>
              <w:rPr>
                <w:lang w:val="es-ES"/>
              </w:rPr>
            </w:pPr>
            <w:r>
              <w:rPr>
                <w:lang w:val="es-ES"/>
              </w:rPr>
              <w:t>Gordo(a)</w:t>
            </w:r>
          </w:p>
          <w:p w:rsidR="003230EE" w:rsidRDefault="003230EE" w:rsidP="003230EE">
            <w:pPr>
              <w:rPr>
                <w:lang w:val="es-ES"/>
              </w:rPr>
            </w:pPr>
            <w:r>
              <w:rPr>
                <w:lang w:val="es-ES"/>
              </w:rPr>
              <w:t>Delgado(a) (flaco)</w:t>
            </w:r>
          </w:p>
          <w:p w:rsidR="003230EE" w:rsidRDefault="003230EE" w:rsidP="003230EE">
            <w:pPr>
              <w:rPr>
                <w:lang w:val="es-ES"/>
              </w:rPr>
            </w:pPr>
            <w:r>
              <w:rPr>
                <w:lang w:val="es-ES"/>
              </w:rPr>
              <w:t>Rubio(a)</w:t>
            </w:r>
          </w:p>
          <w:p w:rsidR="003230EE" w:rsidRDefault="003230EE" w:rsidP="003230EE">
            <w:pPr>
              <w:rPr>
                <w:lang w:val="es-ES"/>
              </w:rPr>
            </w:pPr>
            <w:r>
              <w:rPr>
                <w:lang w:val="es-ES"/>
              </w:rPr>
              <w:t>Moreno(a)</w:t>
            </w:r>
          </w:p>
          <w:p w:rsidR="003230EE" w:rsidRDefault="003230EE" w:rsidP="003230EE">
            <w:pPr>
              <w:rPr>
                <w:lang w:val="es-ES"/>
              </w:rPr>
            </w:pPr>
            <w:r>
              <w:rPr>
                <w:lang w:val="es-ES"/>
              </w:rPr>
              <w:t>Pelirrojo(a)</w:t>
            </w:r>
          </w:p>
          <w:p w:rsidR="003230EE" w:rsidRDefault="003230EE" w:rsidP="003230EE">
            <w:pPr>
              <w:rPr>
                <w:lang w:val="es-ES"/>
              </w:rPr>
            </w:pPr>
            <w:r>
              <w:rPr>
                <w:lang w:val="es-ES"/>
              </w:rPr>
              <w:t>Joven</w:t>
            </w:r>
          </w:p>
          <w:p w:rsidR="003230EE" w:rsidRDefault="003230EE" w:rsidP="003230EE">
            <w:pPr>
              <w:rPr>
                <w:lang w:val="es-ES"/>
              </w:rPr>
            </w:pPr>
            <w:r>
              <w:rPr>
                <w:lang w:val="es-ES"/>
              </w:rPr>
              <w:t>Viejo(a)</w:t>
            </w:r>
          </w:p>
          <w:p w:rsidR="003230EE" w:rsidRDefault="003230EE" w:rsidP="003230EE">
            <w:pPr>
              <w:rPr>
                <w:lang w:val="es-ES"/>
              </w:rPr>
            </w:pPr>
            <w:r>
              <w:rPr>
                <w:lang w:val="es-ES"/>
              </w:rPr>
              <w:t>Fuerte</w:t>
            </w:r>
          </w:p>
          <w:p w:rsidR="003230EE" w:rsidRDefault="003230EE" w:rsidP="003230EE">
            <w:pPr>
              <w:rPr>
                <w:lang w:val="es-ES"/>
              </w:rPr>
            </w:pPr>
            <w:r>
              <w:rPr>
                <w:lang w:val="es-ES"/>
              </w:rPr>
              <w:t>musculoso(a)</w:t>
            </w:r>
          </w:p>
          <w:p w:rsidR="003230EE" w:rsidRDefault="003230EE" w:rsidP="003230EE">
            <w:pPr>
              <w:rPr>
                <w:lang w:val="es-ES"/>
              </w:rPr>
            </w:pPr>
            <w:r>
              <w:rPr>
                <w:lang w:val="es-ES"/>
              </w:rPr>
              <w:t>débil</w:t>
            </w:r>
          </w:p>
          <w:p w:rsidR="003230EE" w:rsidRDefault="003230EE" w:rsidP="003230EE">
            <w:pPr>
              <w:rPr>
                <w:lang w:val="es-ES"/>
              </w:rPr>
            </w:pPr>
            <w:r>
              <w:rPr>
                <w:lang w:val="es-ES"/>
              </w:rPr>
              <w:t>Pequeño(a)</w:t>
            </w:r>
          </w:p>
          <w:p w:rsidR="003230EE" w:rsidRDefault="003230EE" w:rsidP="003230EE">
            <w:pPr>
              <w:rPr>
                <w:lang w:val="es-ES"/>
              </w:rPr>
            </w:pPr>
            <w:r>
              <w:rPr>
                <w:lang w:val="es-ES"/>
              </w:rPr>
              <w:t>Grande</w:t>
            </w:r>
          </w:p>
          <w:p w:rsidR="003230EE" w:rsidRDefault="003230EE" w:rsidP="003230EE">
            <w:pPr>
              <w:rPr>
                <w:lang w:val="es-ES"/>
              </w:rPr>
            </w:pPr>
            <w:r>
              <w:rPr>
                <w:lang w:val="es-ES"/>
              </w:rPr>
              <w:t>Bonito(a)</w:t>
            </w:r>
          </w:p>
          <w:p w:rsidR="003230EE" w:rsidRDefault="003230EE" w:rsidP="003230EE">
            <w:pPr>
              <w:rPr>
                <w:lang w:val="es-ES"/>
              </w:rPr>
            </w:pPr>
            <w:r>
              <w:rPr>
                <w:lang w:val="es-ES"/>
              </w:rPr>
              <w:t>Guapo(a)</w:t>
            </w:r>
          </w:p>
          <w:p w:rsidR="003230EE" w:rsidRDefault="003230EE" w:rsidP="003230EE">
            <w:pPr>
              <w:rPr>
                <w:lang w:val="es-ES"/>
              </w:rPr>
            </w:pPr>
            <w:r>
              <w:rPr>
                <w:lang w:val="es-ES"/>
              </w:rPr>
              <w:t>Feo(a)</w:t>
            </w:r>
          </w:p>
          <w:p w:rsidR="003230EE" w:rsidRPr="003230EE" w:rsidRDefault="003230EE" w:rsidP="003230EE">
            <w:pPr>
              <w:rPr>
                <w:b/>
                <w:lang w:val="es-ES"/>
              </w:rPr>
            </w:pPr>
            <w:r w:rsidRPr="003230EE">
              <w:rPr>
                <w:b/>
                <w:lang w:val="es-ES"/>
              </w:rPr>
              <w:t xml:space="preserve">Tengo </w:t>
            </w:r>
            <w:commentRangeStart w:id="36"/>
            <w:r w:rsidRPr="003230EE">
              <w:rPr>
                <w:b/>
                <w:lang w:val="es-ES"/>
              </w:rPr>
              <w:t>pelo</w:t>
            </w:r>
            <w:commentRangeEnd w:id="36"/>
            <w:r w:rsidR="00997721">
              <w:rPr>
                <w:rStyle w:val="CommentReference"/>
                <w:vanish/>
              </w:rPr>
              <w:commentReference w:id="36"/>
            </w:r>
            <w:r w:rsidRPr="003230EE">
              <w:rPr>
                <w:b/>
                <w:lang w:val="es-ES"/>
              </w:rPr>
              <w:t>…</w:t>
            </w:r>
          </w:p>
          <w:p w:rsidR="003230EE" w:rsidRDefault="003230EE" w:rsidP="003230EE">
            <w:pPr>
              <w:rPr>
                <w:lang w:val="es-ES"/>
              </w:rPr>
            </w:pPr>
            <w:r>
              <w:rPr>
                <w:lang w:val="es-ES"/>
              </w:rPr>
              <w:t>corto</w:t>
            </w:r>
          </w:p>
          <w:p w:rsidR="003230EE" w:rsidRDefault="003230EE" w:rsidP="003230EE">
            <w:pPr>
              <w:rPr>
                <w:lang w:val="es-ES"/>
              </w:rPr>
            </w:pPr>
            <w:r>
              <w:rPr>
                <w:lang w:val="es-ES"/>
              </w:rPr>
              <w:t>largo</w:t>
            </w:r>
          </w:p>
          <w:p w:rsidR="003230EE" w:rsidRDefault="003230EE" w:rsidP="003230EE">
            <w:pPr>
              <w:rPr>
                <w:lang w:val="es-ES"/>
              </w:rPr>
            </w:pPr>
            <w:r>
              <w:rPr>
                <w:lang w:val="es-ES"/>
              </w:rPr>
              <w:t>rizado</w:t>
            </w:r>
          </w:p>
          <w:p w:rsidR="003230EE" w:rsidRDefault="003230EE" w:rsidP="003230EE">
            <w:pPr>
              <w:rPr>
                <w:lang w:val="es-ES"/>
              </w:rPr>
            </w:pPr>
            <w:r>
              <w:rPr>
                <w:lang w:val="es-ES"/>
              </w:rPr>
              <w:t>lacio</w:t>
            </w:r>
          </w:p>
          <w:p w:rsidR="003230EE" w:rsidRDefault="003230EE" w:rsidP="003230EE">
            <w:pPr>
              <w:rPr>
                <w:lang w:val="es-ES"/>
              </w:rPr>
            </w:pPr>
            <w:r>
              <w:rPr>
                <w:lang w:val="es-ES"/>
              </w:rPr>
              <w:t>castaño</w:t>
            </w:r>
          </w:p>
          <w:p w:rsidR="003230EE" w:rsidRDefault="003230EE" w:rsidP="003230EE">
            <w:pPr>
              <w:rPr>
                <w:lang w:val="es-ES"/>
              </w:rPr>
            </w:pPr>
            <w:r>
              <w:rPr>
                <w:lang w:val="es-ES"/>
              </w:rPr>
              <w:t>rubio</w:t>
            </w:r>
          </w:p>
          <w:p w:rsidR="003230EE" w:rsidRPr="003230EE" w:rsidRDefault="003230EE" w:rsidP="003230EE">
            <w:pPr>
              <w:rPr>
                <w:lang w:val="es-ES"/>
              </w:rPr>
            </w:pPr>
            <w:r>
              <w:rPr>
                <w:lang w:val="es-ES"/>
              </w:rPr>
              <w:t>negro</w:t>
            </w:r>
          </w:p>
          <w:p w:rsidR="003230EE" w:rsidRPr="003230EE" w:rsidRDefault="003230EE" w:rsidP="003230EE">
            <w:pPr>
              <w:rPr>
                <w:b/>
                <w:lang w:val="es-ES"/>
              </w:rPr>
            </w:pPr>
            <w:r>
              <w:rPr>
                <w:b/>
                <w:lang w:val="es-ES"/>
              </w:rPr>
              <w:t xml:space="preserve">Tengo </w:t>
            </w:r>
            <w:commentRangeStart w:id="37"/>
            <w:r>
              <w:rPr>
                <w:b/>
                <w:lang w:val="es-ES"/>
              </w:rPr>
              <w:t>ojos</w:t>
            </w:r>
            <w:commentRangeEnd w:id="37"/>
            <w:r w:rsidR="00997721">
              <w:rPr>
                <w:rStyle w:val="CommentReference"/>
                <w:vanish/>
              </w:rPr>
              <w:commentReference w:id="37"/>
            </w:r>
            <w:r w:rsidRPr="003230EE">
              <w:rPr>
                <w:b/>
                <w:lang w:val="es-ES"/>
              </w:rPr>
              <w:t>…</w:t>
            </w:r>
          </w:p>
          <w:p w:rsidR="003230EE" w:rsidRDefault="003230EE" w:rsidP="003230EE">
            <w:pPr>
              <w:rPr>
                <w:lang w:val="es-ES"/>
              </w:rPr>
            </w:pPr>
            <w:r>
              <w:rPr>
                <w:lang w:val="es-ES"/>
              </w:rPr>
              <w:t>Azules</w:t>
            </w:r>
          </w:p>
          <w:p w:rsidR="003230EE" w:rsidRDefault="003230EE" w:rsidP="003230EE">
            <w:pPr>
              <w:rPr>
                <w:lang w:val="es-ES"/>
              </w:rPr>
            </w:pPr>
            <w:r>
              <w:rPr>
                <w:lang w:val="es-ES"/>
              </w:rPr>
              <w:t>Castaños</w:t>
            </w:r>
          </w:p>
          <w:p w:rsidR="003230EE" w:rsidRDefault="003230EE" w:rsidP="003230EE">
            <w:pPr>
              <w:rPr>
                <w:lang w:val="es-ES"/>
              </w:rPr>
            </w:pPr>
            <w:r>
              <w:rPr>
                <w:lang w:val="es-ES"/>
              </w:rPr>
              <w:t>Verdes</w:t>
            </w:r>
          </w:p>
          <w:p w:rsidR="003230EE" w:rsidRDefault="003230EE" w:rsidP="003230EE">
            <w:pPr>
              <w:rPr>
                <w:lang w:val="es-ES"/>
              </w:rPr>
            </w:pPr>
            <w:r>
              <w:rPr>
                <w:lang w:val="es-ES"/>
              </w:rPr>
              <w:t>pardos</w:t>
            </w:r>
          </w:p>
          <w:p w:rsidR="003230EE" w:rsidRDefault="003230EE" w:rsidP="003230EE">
            <w:pPr>
              <w:rPr>
                <w:lang w:val="es-ES"/>
              </w:rPr>
            </w:pPr>
            <w:r>
              <w:rPr>
                <w:lang w:val="es-ES"/>
              </w:rPr>
              <w:t>Negros</w:t>
            </w:r>
          </w:p>
          <w:p w:rsidR="003230EE" w:rsidRDefault="003230EE" w:rsidP="003230EE">
            <w:pPr>
              <w:rPr>
                <w:lang w:val="es-ES"/>
              </w:rPr>
            </w:pPr>
            <w:r>
              <w:rPr>
                <w:lang w:val="es-ES"/>
              </w:rPr>
              <w:t>Grises</w:t>
            </w:r>
          </w:p>
          <w:p w:rsidR="003230EE" w:rsidRDefault="003230EE" w:rsidP="003230EE">
            <w:pPr>
              <w:rPr>
                <w:lang w:val="es-ES"/>
              </w:rPr>
            </w:pPr>
          </w:p>
          <w:p w:rsidR="00601826" w:rsidRDefault="00601826" w:rsidP="00F455E2">
            <w:pPr>
              <w:rPr>
                <w:lang w:val="es-ES"/>
              </w:rPr>
            </w:pPr>
          </w:p>
          <w:p w:rsidR="00F455E2" w:rsidRPr="00F455E2" w:rsidRDefault="00F455E2">
            <w:pPr>
              <w:rPr>
                <w:lang w:val="es-ES"/>
              </w:rPr>
            </w:pPr>
          </w:p>
        </w:tc>
        <w:tc>
          <w:tcPr>
            <w:tcW w:w="4788" w:type="dxa"/>
          </w:tcPr>
          <w:p w:rsidR="00C81666" w:rsidRPr="00F455E2" w:rsidRDefault="00C81666">
            <w:pPr>
              <w:rPr>
                <w:lang w:val="es-ES"/>
              </w:rPr>
            </w:pPr>
          </w:p>
        </w:tc>
      </w:tr>
      <w:tr w:rsidR="00F455E2">
        <w:tc>
          <w:tcPr>
            <w:tcW w:w="9576" w:type="dxa"/>
            <w:gridSpan w:val="2"/>
          </w:tcPr>
          <w:p w:rsidR="00F455E2" w:rsidRPr="003230EE" w:rsidRDefault="00F455E2">
            <w:pPr>
              <w:rPr>
                <w:b/>
              </w:rPr>
            </w:pPr>
            <w:r w:rsidRPr="003230EE">
              <w:rPr>
                <w:b/>
                <w:sz w:val="24"/>
              </w:rPr>
              <w:t>Discuss activities you like and don´t like to do</w:t>
            </w:r>
          </w:p>
        </w:tc>
      </w:tr>
      <w:tr w:rsidR="00C81666" w:rsidRPr="00F455E2">
        <w:tc>
          <w:tcPr>
            <w:tcW w:w="4788" w:type="dxa"/>
          </w:tcPr>
          <w:p w:rsidR="00C81666" w:rsidRPr="00F455E2" w:rsidRDefault="00F455E2">
            <w:pPr>
              <w:rPr>
                <w:lang w:val="es-ES"/>
              </w:rPr>
            </w:pPr>
            <w:r w:rsidRPr="00F455E2">
              <w:rPr>
                <w:lang w:val="es-ES"/>
              </w:rPr>
              <w:t>¿Qué te gusta hacer?</w:t>
            </w:r>
          </w:p>
          <w:p w:rsidR="00F455E2" w:rsidRDefault="00F455E2">
            <w:pPr>
              <w:rPr>
                <w:lang w:val="es-ES"/>
              </w:rPr>
            </w:pPr>
            <w:r w:rsidRPr="00F455E2">
              <w:rPr>
                <w:lang w:val="es-ES"/>
              </w:rPr>
              <w:t>¿Qu</w:t>
            </w:r>
            <w:r>
              <w:rPr>
                <w:lang w:val="es-ES"/>
              </w:rPr>
              <w:t xml:space="preserve">é le gusta </w:t>
            </w:r>
            <w:commentRangeStart w:id="38"/>
            <w:r>
              <w:rPr>
                <w:lang w:val="es-ES"/>
              </w:rPr>
              <w:t>hacer</w:t>
            </w:r>
            <w:commentRangeEnd w:id="38"/>
            <w:r w:rsidR="00997721">
              <w:rPr>
                <w:rStyle w:val="CommentReference"/>
                <w:vanish/>
              </w:rPr>
              <w:commentReference w:id="38"/>
            </w:r>
            <w:r>
              <w:rPr>
                <w:lang w:val="es-ES"/>
              </w:rPr>
              <w:t>?</w:t>
            </w:r>
          </w:p>
          <w:p w:rsidR="00F455E2" w:rsidRDefault="00F455E2">
            <w:pPr>
              <w:rPr>
                <w:lang w:val="es-ES"/>
              </w:rPr>
            </w:pPr>
            <w:r>
              <w:rPr>
                <w:lang w:val="es-ES"/>
              </w:rPr>
              <w:t>Me gusta…</w:t>
            </w:r>
          </w:p>
          <w:p w:rsidR="00DF56C9" w:rsidRDefault="00DF56C9">
            <w:pPr>
              <w:rPr>
                <w:lang w:val="es-ES"/>
              </w:rPr>
            </w:pPr>
            <w:r w:rsidRPr="00DF56C9">
              <w:rPr>
                <w:b/>
                <w:lang w:val="es-ES"/>
              </w:rPr>
              <w:t>También</w:t>
            </w:r>
            <w:r>
              <w:rPr>
                <w:lang w:val="es-ES"/>
              </w:rPr>
              <w:t xml:space="preserve"> me gusta…</w:t>
            </w:r>
          </w:p>
          <w:p w:rsidR="00DF56C9" w:rsidRDefault="00DF56C9">
            <w:pPr>
              <w:rPr>
                <w:lang w:val="es-ES"/>
              </w:rPr>
            </w:pPr>
            <w:r w:rsidRPr="00DF56C9">
              <w:rPr>
                <w:b/>
                <w:lang w:val="es-ES"/>
              </w:rPr>
              <w:t>Tampoco</w:t>
            </w:r>
            <w:r>
              <w:rPr>
                <w:lang w:val="es-ES"/>
              </w:rPr>
              <w:t xml:space="preserve"> me gusta…</w:t>
            </w:r>
          </w:p>
          <w:p w:rsidR="00DF56C9" w:rsidRDefault="00DF56C9">
            <w:pPr>
              <w:rPr>
                <w:lang w:val="es-ES"/>
              </w:rPr>
            </w:pPr>
            <w:r>
              <w:rPr>
                <w:lang w:val="es-ES"/>
              </w:rPr>
              <w:t xml:space="preserve">Me gusta (bailar) </w:t>
            </w:r>
            <w:r w:rsidRPr="00DF56C9">
              <w:rPr>
                <w:b/>
                <w:lang w:val="es-ES"/>
              </w:rPr>
              <w:t>y</w:t>
            </w:r>
            <w:r>
              <w:rPr>
                <w:lang w:val="es-ES"/>
              </w:rPr>
              <w:t xml:space="preserve"> me gusta (cantar)…</w:t>
            </w:r>
          </w:p>
          <w:p w:rsidR="00F455E2" w:rsidRDefault="00F455E2" w:rsidP="00F455E2">
            <w:pPr>
              <w:rPr>
                <w:lang w:val="es-ES"/>
              </w:rPr>
            </w:pPr>
            <w:r>
              <w:rPr>
                <w:lang w:val="es-ES"/>
              </w:rPr>
              <w:t>Asistir a un concierto</w:t>
            </w:r>
          </w:p>
          <w:p w:rsidR="00F455E2" w:rsidRDefault="00F455E2" w:rsidP="00F455E2">
            <w:pPr>
              <w:rPr>
                <w:lang w:val="es-ES"/>
              </w:rPr>
            </w:pPr>
            <w:r>
              <w:rPr>
                <w:lang w:val="es-ES"/>
              </w:rPr>
              <w:t>Bailar</w:t>
            </w:r>
          </w:p>
          <w:p w:rsidR="00F455E2" w:rsidRDefault="00F455E2" w:rsidP="00F455E2">
            <w:pPr>
              <w:rPr>
                <w:lang w:val="es-ES"/>
              </w:rPr>
            </w:pPr>
            <w:r>
              <w:rPr>
                <w:lang w:val="es-ES"/>
              </w:rPr>
              <w:t>Caminar</w:t>
            </w:r>
          </w:p>
          <w:p w:rsidR="00F455E2" w:rsidRDefault="00F455E2" w:rsidP="00F455E2">
            <w:pPr>
              <w:rPr>
                <w:lang w:val="es-ES"/>
              </w:rPr>
            </w:pPr>
            <w:r>
              <w:rPr>
                <w:lang w:val="es-ES"/>
              </w:rPr>
              <w:t>Cantar</w:t>
            </w:r>
          </w:p>
          <w:p w:rsidR="00F455E2" w:rsidRDefault="00F455E2" w:rsidP="00F455E2">
            <w:pPr>
              <w:rPr>
                <w:lang w:val="es-ES"/>
              </w:rPr>
            </w:pPr>
            <w:r>
              <w:rPr>
                <w:lang w:val="es-ES"/>
              </w:rPr>
              <w:t>comer</w:t>
            </w:r>
          </w:p>
          <w:p w:rsidR="00F455E2" w:rsidRDefault="00F455E2" w:rsidP="00F455E2">
            <w:pPr>
              <w:rPr>
                <w:lang w:val="es-ES"/>
              </w:rPr>
            </w:pPr>
            <w:r>
              <w:rPr>
                <w:lang w:val="es-ES"/>
              </w:rPr>
              <w:t>Correr</w:t>
            </w:r>
          </w:p>
          <w:p w:rsidR="00F455E2" w:rsidRDefault="00F455E2" w:rsidP="00F455E2">
            <w:pPr>
              <w:rPr>
                <w:lang w:val="es-ES"/>
              </w:rPr>
            </w:pPr>
            <w:r>
              <w:rPr>
                <w:lang w:val="es-ES"/>
              </w:rPr>
              <w:t>Descansar</w:t>
            </w:r>
          </w:p>
          <w:p w:rsidR="00F455E2" w:rsidRDefault="00F455E2" w:rsidP="00F455E2">
            <w:pPr>
              <w:rPr>
                <w:lang w:val="es-ES"/>
              </w:rPr>
            </w:pPr>
            <w:r>
              <w:rPr>
                <w:lang w:val="es-ES"/>
              </w:rPr>
              <w:t>Dibujar</w:t>
            </w:r>
          </w:p>
          <w:p w:rsidR="00F455E2" w:rsidRDefault="00F455E2" w:rsidP="00F455E2">
            <w:pPr>
              <w:rPr>
                <w:lang w:val="es-ES"/>
              </w:rPr>
            </w:pPr>
            <w:r>
              <w:rPr>
                <w:lang w:val="es-ES"/>
              </w:rPr>
              <w:t>Escuchar música</w:t>
            </w:r>
          </w:p>
          <w:p w:rsidR="00F455E2" w:rsidRDefault="00F455E2" w:rsidP="00F455E2">
            <w:pPr>
              <w:rPr>
                <w:lang w:val="es-ES"/>
              </w:rPr>
            </w:pPr>
            <w:r>
              <w:rPr>
                <w:lang w:val="es-ES"/>
              </w:rPr>
              <w:t>Hablar por teléfono</w:t>
            </w:r>
          </w:p>
          <w:p w:rsidR="00F455E2" w:rsidRDefault="00F455E2" w:rsidP="00F455E2">
            <w:pPr>
              <w:rPr>
                <w:lang w:val="es-ES"/>
              </w:rPr>
            </w:pPr>
            <w:r>
              <w:rPr>
                <w:lang w:val="es-ES"/>
              </w:rPr>
              <w:t>Hacer ejercicio</w:t>
            </w:r>
          </w:p>
          <w:p w:rsidR="00F455E2" w:rsidRDefault="00F455E2" w:rsidP="00F455E2">
            <w:pPr>
              <w:rPr>
                <w:lang w:val="es-ES"/>
              </w:rPr>
            </w:pPr>
            <w:r>
              <w:rPr>
                <w:lang w:val="es-ES"/>
              </w:rPr>
              <w:t>Hacer la tarea</w:t>
            </w:r>
          </w:p>
          <w:p w:rsidR="00F455E2" w:rsidRDefault="00F455E2" w:rsidP="00F455E2">
            <w:pPr>
              <w:rPr>
                <w:lang w:val="es-ES"/>
              </w:rPr>
            </w:pPr>
            <w:r>
              <w:rPr>
                <w:lang w:val="es-ES"/>
              </w:rPr>
              <w:t>Ir al cine</w:t>
            </w:r>
          </w:p>
          <w:p w:rsidR="00F455E2" w:rsidRDefault="00F455E2" w:rsidP="00F455E2">
            <w:pPr>
              <w:rPr>
                <w:lang w:val="es-ES"/>
              </w:rPr>
            </w:pPr>
            <w:r>
              <w:rPr>
                <w:lang w:val="es-ES"/>
              </w:rPr>
              <w:t>Ir de compras</w:t>
            </w:r>
          </w:p>
          <w:p w:rsidR="00F455E2" w:rsidRDefault="00F455E2" w:rsidP="00F455E2">
            <w:pPr>
              <w:rPr>
                <w:lang w:val="es-ES"/>
              </w:rPr>
            </w:pPr>
            <w:r>
              <w:rPr>
                <w:lang w:val="es-ES"/>
              </w:rPr>
              <w:t>Jugar videojuegos</w:t>
            </w:r>
          </w:p>
          <w:p w:rsidR="00F455E2" w:rsidRDefault="00F455E2" w:rsidP="00F455E2">
            <w:pPr>
              <w:rPr>
                <w:lang w:val="es-ES"/>
              </w:rPr>
            </w:pPr>
            <w:r>
              <w:rPr>
                <w:lang w:val="es-ES"/>
              </w:rPr>
              <w:t>Leer un libro</w:t>
            </w:r>
          </w:p>
          <w:p w:rsidR="00F455E2" w:rsidRDefault="00F455E2" w:rsidP="00F455E2">
            <w:pPr>
              <w:rPr>
                <w:lang w:val="es-ES"/>
              </w:rPr>
            </w:pPr>
            <w:r>
              <w:rPr>
                <w:lang w:val="es-ES"/>
              </w:rPr>
              <w:t>Mirar la televisión</w:t>
            </w:r>
          </w:p>
          <w:p w:rsidR="00F455E2" w:rsidRDefault="00F455E2" w:rsidP="00F455E2">
            <w:pPr>
              <w:rPr>
                <w:lang w:val="es-ES"/>
              </w:rPr>
            </w:pPr>
            <w:r>
              <w:rPr>
                <w:lang w:val="es-ES"/>
              </w:rPr>
              <w:t>Montar en bicicleta</w:t>
            </w:r>
          </w:p>
          <w:p w:rsidR="00F455E2" w:rsidRDefault="00F455E2" w:rsidP="00F455E2">
            <w:pPr>
              <w:rPr>
                <w:lang w:val="es-ES"/>
              </w:rPr>
            </w:pPr>
            <w:r>
              <w:rPr>
                <w:lang w:val="es-ES"/>
              </w:rPr>
              <w:t>Nadar</w:t>
            </w:r>
          </w:p>
          <w:p w:rsidR="00F455E2" w:rsidRDefault="00F455E2" w:rsidP="00F455E2">
            <w:pPr>
              <w:rPr>
                <w:lang w:val="es-ES"/>
              </w:rPr>
            </w:pPr>
            <w:r>
              <w:rPr>
                <w:lang w:val="es-ES"/>
              </w:rPr>
              <w:t>Pasar un rato con amigos</w:t>
            </w:r>
          </w:p>
          <w:p w:rsidR="00F455E2" w:rsidRDefault="00F455E2" w:rsidP="00F455E2">
            <w:pPr>
              <w:rPr>
                <w:lang w:val="es-ES"/>
              </w:rPr>
            </w:pPr>
            <w:r>
              <w:rPr>
                <w:lang w:val="es-ES"/>
              </w:rPr>
              <w:t>Practicar deportes</w:t>
            </w:r>
          </w:p>
          <w:p w:rsidR="00F455E2" w:rsidRDefault="00F455E2" w:rsidP="00F455E2">
            <w:pPr>
              <w:rPr>
                <w:lang w:val="es-ES"/>
              </w:rPr>
            </w:pPr>
            <w:r>
              <w:rPr>
                <w:lang w:val="es-ES"/>
              </w:rPr>
              <w:t>Tocar la guitarra (un instrumento)</w:t>
            </w:r>
          </w:p>
          <w:p w:rsidR="00F455E2" w:rsidRDefault="00F455E2" w:rsidP="00F455E2">
            <w:pPr>
              <w:rPr>
                <w:lang w:val="es-ES"/>
              </w:rPr>
            </w:pPr>
            <w:r>
              <w:rPr>
                <w:lang w:val="es-ES"/>
              </w:rPr>
              <w:t>Trabajar</w:t>
            </w:r>
          </w:p>
          <w:p w:rsidR="00F455E2" w:rsidRDefault="00F455E2" w:rsidP="00F455E2">
            <w:pPr>
              <w:rPr>
                <w:lang w:val="es-ES"/>
              </w:rPr>
            </w:pPr>
            <w:r>
              <w:rPr>
                <w:lang w:val="es-ES"/>
              </w:rPr>
              <w:t>Usar la computadora</w:t>
            </w:r>
          </w:p>
          <w:p w:rsidR="00DF56C9" w:rsidRDefault="00DF56C9" w:rsidP="00F455E2">
            <w:pPr>
              <w:rPr>
                <w:lang w:val="es-ES"/>
              </w:rPr>
            </w:pPr>
          </w:p>
          <w:p w:rsidR="00F455E2" w:rsidRPr="00F455E2" w:rsidRDefault="00F455E2">
            <w:pPr>
              <w:rPr>
                <w:lang w:val="es-ES"/>
              </w:rPr>
            </w:pPr>
          </w:p>
        </w:tc>
        <w:tc>
          <w:tcPr>
            <w:tcW w:w="4788" w:type="dxa"/>
          </w:tcPr>
          <w:p w:rsidR="00C81666" w:rsidRPr="00F455E2" w:rsidRDefault="00C81666">
            <w:pPr>
              <w:rPr>
                <w:lang w:val="es-ES"/>
              </w:rPr>
            </w:pPr>
          </w:p>
        </w:tc>
      </w:tr>
      <w:tr w:rsidR="00DF56C9" w:rsidRPr="00F455E2">
        <w:tc>
          <w:tcPr>
            <w:tcW w:w="9576" w:type="dxa"/>
            <w:gridSpan w:val="2"/>
          </w:tcPr>
          <w:p w:rsidR="00DF56C9" w:rsidRPr="00DF56C9" w:rsidRDefault="00DF56C9">
            <w:pPr>
              <w:rPr>
                <w:b/>
              </w:rPr>
            </w:pPr>
            <w:r w:rsidRPr="00DF56C9">
              <w:rPr>
                <w:b/>
              </w:rPr>
              <w:t>Explain why you like and don´t like to do certain things</w:t>
            </w:r>
          </w:p>
        </w:tc>
      </w:tr>
      <w:tr w:rsidR="00DF56C9" w:rsidRPr="00DF56C9">
        <w:tc>
          <w:tcPr>
            <w:tcW w:w="4788" w:type="dxa"/>
          </w:tcPr>
          <w:p w:rsidR="00DF56C9" w:rsidRDefault="00DF56C9" w:rsidP="00DF56C9">
            <w:pPr>
              <w:rPr>
                <w:lang w:val="es-ES"/>
              </w:rPr>
            </w:pPr>
            <w:r>
              <w:rPr>
                <w:lang w:val="es-ES"/>
              </w:rPr>
              <w:t>¿Por qué te gusta (dibujar)?</w:t>
            </w:r>
          </w:p>
          <w:p w:rsidR="00DF56C9" w:rsidRDefault="00DF56C9" w:rsidP="00DF56C9">
            <w:pPr>
              <w:rPr>
                <w:lang w:val="es-ES"/>
              </w:rPr>
            </w:pPr>
            <w:r>
              <w:rPr>
                <w:lang w:val="es-ES"/>
              </w:rPr>
              <w:t>Me gusta (dibujar)</w:t>
            </w:r>
            <w:r w:rsidRPr="00DF56C9">
              <w:rPr>
                <w:b/>
                <w:lang w:val="es-ES"/>
              </w:rPr>
              <w:t xml:space="preserve"> porque</w:t>
            </w:r>
            <w:r>
              <w:rPr>
                <w:lang w:val="es-ES"/>
              </w:rPr>
              <w:t xml:space="preserve"> soy artístico(a).</w:t>
            </w:r>
          </w:p>
          <w:p w:rsidR="00DF56C9" w:rsidRPr="00DF56C9" w:rsidRDefault="00DF56C9">
            <w:pPr>
              <w:rPr>
                <w:lang w:val="es-ES"/>
              </w:rPr>
            </w:pPr>
          </w:p>
        </w:tc>
        <w:tc>
          <w:tcPr>
            <w:tcW w:w="4788" w:type="dxa"/>
          </w:tcPr>
          <w:p w:rsidR="00DF56C9" w:rsidRPr="00DF56C9" w:rsidRDefault="00DF56C9">
            <w:pPr>
              <w:rPr>
                <w:lang w:val="es-ES"/>
              </w:rPr>
            </w:pPr>
          </w:p>
        </w:tc>
      </w:tr>
      <w:tr w:rsidR="00F455E2">
        <w:tc>
          <w:tcPr>
            <w:tcW w:w="9576" w:type="dxa"/>
            <w:gridSpan w:val="2"/>
          </w:tcPr>
          <w:p w:rsidR="00F455E2" w:rsidRPr="003230EE" w:rsidRDefault="00F455E2">
            <w:pPr>
              <w:rPr>
                <w:b/>
                <w:sz w:val="24"/>
              </w:rPr>
            </w:pPr>
            <w:r w:rsidRPr="003230EE">
              <w:rPr>
                <w:b/>
                <w:sz w:val="24"/>
              </w:rPr>
              <w:t xml:space="preserve">Be able to convey personal information </w:t>
            </w:r>
            <w:commentRangeStart w:id="39"/>
            <w:r w:rsidRPr="003230EE">
              <w:rPr>
                <w:b/>
                <w:sz w:val="24"/>
              </w:rPr>
              <w:t>accurately</w:t>
            </w:r>
            <w:commentRangeEnd w:id="39"/>
            <w:ins w:id="40" w:author="Terrill Laura" w:date="2012-05-22T23:53:00Z">
              <w:r w:rsidR="00997721">
                <w:rPr>
                  <w:rStyle w:val="CommentReference"/>
                  <w:vanish/>
                </w:rPr>
                <w:commentReference w:id="39"/>
              </w:r>
              <w:r w:rsidR="00997721">
                <w:rPr>
                  <w:b/>
                  <w:sz w:val="24"/>
                </w:rPr>
                <w:t xml:space="preserve"> </w:t>
              </w:r>
            </w:ins>
          </w:p>
        </w:tc>
      </w:tr>
      <w:tr w:rsidR="00F455E2" w:rsidRPr="00DF56C9">
        <w:tc>
          <w:tcPr>
            <w:tcW w:w="4788" w:type="dxa"/>
          </w:tcPr>
          <w:p w:rsidR="003230EE" w:rsidDel="00997721" w:rsidRDefault="003230EE" w:rsidP="003230EE">
            <w:pPr>
              <w:rPr>
                <w:del w:id="41" w:author="Terrill Laura" w:date="2012-05-22T23:53:00Z"/>
                <w:b/>
                <w:i/>
                <w:lang w:val="es-ES"/>
              </w:rPr>
            </w:pPr>
            <w:del w:id="42" w:author="Terrill Laura" w:date="2012-05-22T23:53:00Z">
              <w:r w:rsidDel="00997721">
                <w:rPr>
                  <w:b/>
                  <w:i/>
                  <w:lang w:val="es-ES"/>
                </w:rPr>
                <w:delText>EXPRESIONES/OTRAS</w:delText>
              </w:r>
            </w:del>
          </w:p>
          <w:p w:rsidR="003230EE" w:rsidRDefault="003230EE" w:rsidP="003230EE">
            <w:pPr>
              <w:rPr>
                <w:lang w:val="es-ES"/>
              </w:rPr>
            </w:pPr>
            <w:r>
              <w:rPr>
                <w:lang w:val="es-ES"/>
              </w:rPr>
              <w:t>Mucho</w:t>
            </w:r>
            <w:ins w:id="43" w:author="Terrill Laura" w:date="2012-05-22T23:53:00Z">
              <w:r w:rsidR="00997721">
                <w:rPr>
                  <w:lang w:val="es-ES"/>
                </w:rPr>
                <w:t xml:space="preserve">  </w:t>
              </w:r>
            </w:ins>
          </w:p>
          <w:p w:rsidR="003230EE" w:rsidRDefault="003230EE" w:rsidP="003230EE">
            <w:pPr>
              <w:rPr>
                <w:lang w:val="es-ES"/>
              </w:rPr>
            </w:pPr>
            <w:r>
              <w:rPr>
                <w:lang w:val="es-ES"/>
              </w:rPr>
              <w:t>Con</w:t>
            </w:r>
            <w:ins w:id="44" w:author="Terrill Laura" w:date="2012-05-22T23:52:00Z">
              <w:r w:rsidR="00997721">
                <w:rPr>
                  <w:lang w:val="es-ES"/>
                </w:rPr>
                <w:t xml:space="preserve"> permiso</w:t>
              </w:r>
            </w:ins>
          </w:p>
          <w:p w:rsidR="003230EE" w:rsidRDefault="003230EE" w:rsidP="003230EE">
            <w:pPr>
              <w:rPr>
                <w:lang w:val="es-ES"/>
              </w:rPr>
            </w:pPr>
            <w:r>
              <w:rPr>
                <w:lang w:val="es-ES"/>
              </w:rPr>
              <w:t>Gracias.</w:t>
            </w:r>
          </w:p>
          <w:p w:rsidR="003230EE" w:rsidRDefault="003230EE" w:rsidP="003230EE">
            <w:pPr>
              <w:rPr>
                <w:lang w:val="es-ES"/>
              </w:rPr>
            </w:pPr>
            <w:r>
              <w:rPr>
                <w:lang w:val="es-ES"/>
              </w:rPr>
              <w:t>De nada.</w:t>
            </w:r>
          </w:p>
          <w:p w:rsidR="00F455E2" w:rsidRPr="003230EE" w:rsidRDefault="00F455E2">
            <w:pPr>
              <w:rPr>
                <w:lang w:val="es-ES"/>
              </w:rPr>
            </w:pPr>
          </w:p>
        </w:tc>
        <w:tc>
          <w:tcPr>
            <w:tcW w:w="4788" w:type="dxa"/>
          </w:tcPr>
          <w:p w:rsidR="00F455E2" w:rsidRPr="003230EE" w:rsidRDefault="00F455E2">
            <w:pPr>
              <w:rPr>
                <w:lang w:val="es-ES"/>
              </w:rPr>
            </w:pPr>
          </w:p>
        </w:tc>
      </w:tr>
      <w:tr w:rsidR="00F455E2" w:rsidRPr="003230EE">
        <w:tc>
          <w:tcPr>
            <w:tcW w:w="9576" w:type="dxa"/>
            <w:gridSpan w:val="2"/>
          </w:tcPr>
          <w:p w:rsidR="00F455E2" w:rsidRPr="003230EE" w:rsidRDefault="003230EE">
            <w:pPr>
              <w:rPr>
                <w:b/>
                <w:lang w:val="es-ES"/>
              </w:rPr>
            </w:pPr>
            <w:r w:rsidRPr="003230EE">
              <w:rPr>
                <w:b/>
                <w:sz w:val="24"/>
                <w:lang w:val="es-ES"/>
              </w:rPr>
              <w:t>Expresiones o vocabulario  personales</w:t>
            </w:r>
          </w:p>
        </w:tc>
      </w:tr>
      <w:tr w:rsidR="003230EE" w:rsidRPr="003230EE">
        <w:tc>
          <w:tcPr>
            <w:tcW w:w="4788" w:type="dxa"/>
          </w:tcPr>
          <w:p w:rsidR="003230EE" w:rsidRDefault="003230EE">
            <w:pPr>
              <w:rPr>
                <w:lang w:val="es-ES"/>
              </w:rPr>
            </w:pPr>
          </w:p>
          <w:p w:rsidR="003230EE" w:rsidRDefault="003230EE">
            <w:pPr>
              <w:rPr>
                <w:lang w:val="es-ES"/>
              </w:rPr>
            </w:pPr>
          </w:p>
          <w:p w:rsidR="003230EE" w:rsidRDefault="003230EE">
            <w:pPr>
              <w:rPr>
                <w:lang w:val="es-ES"/>
              </w:rPr>
            </w:pPr>
          </w:p>
          <w:p w:rsidR="003230EE" w:rsidRDefault="003230EE">
            <w:pPr>
              <w:rPr>
                <w:lang w:val="es-ES"/>
              </w:rPr>
            </w:pPr>
          </w:p>
          <w:p w:rsidR="003230EE" w:rsidRDefault="003230EE">
            <w:pPr>
              <w:rPr>
                <w:lang w:val="es-ES"/>
              </w:rPr>
            </w:pPr>
          </w:p>
          <w:p w:rsidR="003230EE" w:rsidRDefault="003230EE">
            <w:pPr>
              <w:rPr>
                <w:lang w:val="es-ES"/>
              </w:rPr>
            </w:pPr>
          </w:p>
          <w:p w:rsidR="003230EE" w:rsidRDefault="003230EE">
            <w:pPr>
              <w:rPr>
                <w:lang w:val="es-ES"/>
              </w:rPr>
            </w:pPr>
          </w:p>
        </w:tc>
        <w:tc>
          <w:tcPr>
            <w:tcW w:w="4788" w:type="dxa"/>
          </w:tcPr>
          <w:p w:rsidR="003230EE" w:rsidRDefault="003230EE">
            <w:pPr>
              <w:rPr>
                <w:lang w:val="es-ES"/>
              </w:rPr>
            </w:pPr>
          </w:p>
          <w:p w:rsidR="003230EE" w:rsidRDefault="003230EE">
            <w:pPr>
              <w:rPr>
                <w:lang w:val="es-ES"/>
              </w:rPr>
            </w:pPr>
          </w:p>
          <w:p w:rsidR="003230EE" w:rsidRDefault="003230EE">
            <w:pPr>
              <w:rPr>
                <w:lang w:val="es-ES"/>
              </w:rPr>
            </w:pPr>
          </w:p>
          <w:p w:rsidR="003230EE" w:rsidRPr="003230EE" w:rsidRDefault="003230EE">
            <w:pPr>
              <w:rPr>
                <w:lang w:val="es-ES"/>
              </w:rPr>
            </w:pPr>
          </w:p>
        </w:tc>
      </w:tr>
    </w:tbl>
    <w:p w:rsidR="003230EE" w:rsidRPr="004551A6" w:rsidRDefault="003230EE" w:rsidP="003230EE">
      <w:pPr>
        <w:spacing w:after="0" w:line="240" w:lineRule="auto"/>
        <w:rPr>
          <w:rFonts w:ascii="Berlin Sans FB Demi" w:eastAsia="Times New Roman" w:hAnsi="Berlin Sans FB Demi" w:cs="Times New Roman"/>
          <w:sz w:val="28"/>
          <w:szCs w:val="28"/>
        </w:rPr>
      </w:pPr>
    </w:p>
    <w:p w:rsidR="003230EE" w:rsidRPr="00BD6B8A" w:rsidRDefault="003230EE" w:rsidP="003230EE">
      <w:pPr>
        <w:spacing w:after="0" w:line="240" w:lineRule="auto"/>
        <w:jc w:val="center"/>
        <w:rPr>
          <w:rFonts w:ascii="Berlin Sans FB Demi" w:eastAsia="Times New Roman" w:hAnsi="Berlin Sans FB Demi" w:cs="Times New Roman"/>
          <w:sz w:val="48"/>
          <w:szCs w:val="72"/>
        </w:rPr>
      </w:pPr>
      <w:r w:rsidRPr="00BD6B8A">
        <w:rPr>
          <w:rFonts w:ascii="Times New Roman" w:eastAsia="Times New Roman" w:hAnsi="Times New Roman" w:cs="Times New Roman"/>
          <w:noProof/>
          <w:sz w:val="18"/>
          <w:szCs w:val="24"/>
          <w:lang w:eastAsia="en-US"/>
        </w:rPr>
        <w:drawing>
          <wp:anchor distT="0" distB="0" distL="114300" distR="114300" simplePos="0" relativeHeight="251659264" behindDoc="1" locked="0" layoutInCell="1" allowOverlap="1">
            <wp:simplePos x="0" y="0"/>
            <wp:positionH relativeFrom="column">
              <wp:posOffset>-271145</wp:posOffset>
            </wp:positionH>
            <wp:positionV relativeFrom="paragraph">
              <wp:posOffset>21590</wp:posOffset>
            </wp:positionV>
            <wp:extent cx="1095375" cy="1133475"/>
            <wp:effectExtent l="0" t="95250" r="0" b="1809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rot="1475594">
                      <a:off x="0" y="0"/>
                      <a:ext cx="1095375" cy="1133475"/>
                    </a:xfrm>
                    <a:prstGeom prst="rect">
                      <a:avLst/>
                    </a:prstGeom>
                    <a:noFill/>
                    <a:ln>
                      <a:noFill/>
                    </a:ln>
                  </pic:spPr>
                </pic:pic>
              </a:graphicData>
            </a:graphic>
          </wp:anchor>
        </w:drawing>
      </w:r>
      <w:r w:rsidRPr="00BD6B8A">
        <w:rPr>
          <w:rFonts w:ascii="Berlin Sans FB Demi" w:eastAsia="Times New Roman" w:hAnsi="Berlin Sans FB Demi" w:cs="Times New Roman"/>
          <w:sz w:val="48"/>
          <w:szCs w:val="72"/>
        </w:rPr>
        <w:t>El alfabeto</w:t>
      </w:r>
    </w:p>
    <w:p w:rsidR="003230EE" w:rsidRPr="00BD6B8A" w:rsidRDefault="003230EE" w:rsidP="003230EE">
      <w:pPr>
        <w:spacing w:after="0" w:line="240" w:lineRule="auto"/>
        <w:jc w:val="center"/>
        <w:rPr>
          <w:rFonts w:ascii="Times New Roman" w:eastAsia="Times New Roman" w:hAnsi="Times New Roman" w:cs="Times New Roman"/>
          <w:sz w:val="18"/>
          <w:szCs w:val="24"/>
        </w:rPr>
      </w:pPr>
    </w:p>
    <w:tbl>
      <w:tblPr>
        <w:tblStyle w:val="TableGrid1"/>
        <w:tblW w:w="9276" w:type="dxa"/>
        <w:tblInd w:w="762" w:type="dxa"/>
        <w:tblBorders>
          <w:top w:val="dotDash" w:sz="24" w:space="0" w:color="auto"/>
          <w:left w:val="dotDash" w:sz="24" w:space="0" w:color="auto"/>
          <w:bottom w:val="dotDash" w:sz="24" w:space="0" w:color="auto"/>
          <w:right w:val="dotDash" w:sz="24" w:space="0" w:color="auto"/>
          <w:insideH w:val="dotDash" w:sz="24" w:space="0" w:color="auto"/>
          <w:insideV w:val="dotDash" w:sz="24" w:space="0" w:color="auto"/>
        </w:tblBorders>
        <w:tblLook w:val="01E0"/>
      </w:tblPr>
      <w:tblGrid>
        <w:gridCol w:w="1855"/>
        <w:gridCol w:w="1855"/>
        <w:gridCol w:w="1855"/>
        <w:gridCol w:w="1855"/>
        <w:gridCol w:w="1856"/>
      </w:tblGrid>
      <w:tr w:rsidR="003230EE" w:rsidRPr="00BD6B8A">
        <w:trPr>
          <w:trHeight w:val="257"/>
        </w:trPr>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A a</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(ah)</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B b</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(be, be grande)</w:t>
            </w:r>
          </w:p>
          <w:p w:rsidR="003230EE" w:rsidRPr="00BD6B8A" w:rsidRDefault="003230EE" w:rsidP="00130A85">
            <w:pPr>
              <w:jc w:val="center"/>
              <w:rPr>
                <w:rFonts w:ascii="Berlin Sans FB Demi" w:hAnsi="Berlin Sans FB Demi"/>
                <w:b/>
                <w:sz w:val="18"/>
                <w:szCs w:val="24"/>
              </w:rPr>
            </w:pP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C c</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(ce)</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D d</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(de)</w:t>
            </w:r>
          </w:p>
        </w:tc>
        <w:tc>
          <w:tcPr>
            <w:tcW w:w="1856"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E e</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(e)</w:t>
            </w:r>
          </w:p>
        </w:tc>
      </w:tr>
      <w:tr w:rsidR="003230EE" w:rsidRPr="00BD6B8A">
        <w:trPr>
          <w:trHeight w:val="257"/>
        </w:trPr>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F f</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(efe)</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G g</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(ge)</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H h</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(hache)</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I i</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(i)</w:t>
            </w:r>
          </w:p>
        </w:tc>
        <w:tc>
          <w:tcPr>
            <w:tcW w:w="1856" w:type="dxa"/>
          </w:tcPr>
          <w:p w:rsidR="003230EE" w:rsidRPr="00BD6B8A" w:rsidRDefault="003230EE" w:rsidP="00130A85">
            <w:pP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J j</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(jota)</w:t>
            </w:r>
          </w:p>
        </w:tc>
      </w:tr>
      <w:tr w:rsidR="003230EE" w:rsidRPr="00BD6B8A">
        <w:trPr>
          <w:trHeight w:val="257"/>
        </w:trPr>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K k</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(ka)</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L l</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(ele)</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M m</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(eme)</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N n</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(ene)</w:t>
            </w:r>
          </w:p>
        </w:tc>
        <w:tc>
          <w:tcPr>
            <w:tcW w:w="1856"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lang w:val="es-ES_tradnl"/>
              </w:rPr>
            </w:pPr>
            <w:r w:rsidRPr="00BD6B8A">
              <w:rPr>
                <w:rFonts w:ascii="Berlin Sans FB Demi" w:hAnsi="Berlin Sans FB Demi"/>
                <w:b/>
                <w:sz w:val="36"/>
                <w:szCs w:val="48"/>
                <w:lang w:val="es-ES_tradnl"/>
              </w:rPr>
              <w:t>Ñ ñ</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lang w:val="es-ES_tradnl"/>
              </w:rPr>
              <w:t>(eñe)</w:t>
            </w:r>
          </w:p>
        </w:tc>
      </w:tr>
      <w:tr w:rsidR="003230EE" w:rsidRPr="00BD6B8A">
        <w:trPr>
          <w:trHeight w:val="257"/>
        </w:trPr>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O o</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(o)</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P p</w:t>
            </w:r>
          </w:p>
          <w:p w:rsidR="003230EE" w:rsidRPr="00BD6B8A" w:rsidRDefault="003230EE" w:rsidP="00130A85">
            <w:pPr>
              <w:jc w:val="center"/>
              <w:rPr>
                <w:rFonts w:ascii="Berlin Sans FB Demi" w:hAnsi="Berlin Sans FB Demi"/>
                <w:b/>
                <w:sz w:val="18"/>
                <w:szCs w:val="24"/>
                <w:lang w:val="es-ES_tradnl"/>
              </w:rPr>
            </w:pPr>
            <w:r w:rsidRPr="00BD6B8A">
              <w:rPr>
                <w:rFonts w:ascii="Berlin Sans FB Demi" w:hAnsi="Berlin Sans FB Demi"/>
                <w:b/>
                <w:sz w:val="18"/>
                <w:szCs w:val="24"/>
              </w:rPr>
              <w:t>(pe)</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Q q</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(cu)</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R r</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(ere)</w:t>
            </w:r>
          </w:p>
        </w:tc>
        <w:tc>
          <w:tcPr>
            <w:tcW w:w="1856"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S s</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(ese)</w:t>
            </w:r>
          </w:p>
        </w:tc>
      </w:tr>
      <w:tr w:rsidR="003230EE" w:rsidRPr="00BD6B8A">
        <w:trPr>
          <w:trHeight w:val="257"/>
        </w:trPr>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T t</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(te)</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U u</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(u)</w:t>
            </w:r>
          </w:p>
        </w:tc>
        <w:tc>
          <w:tcPr>
            <w:tcW w:w="1855" w:type="dxa"/>
          </w:tcPr>
          <w:p w:rsidR="003230EE" w:rsidRPr="00BD6B8A" w:rsidRDefault="003230EE" w:rsidP="00130A85">
            <w:pPr>
              <w:jc w:val="center"/>
              <w:rPr>
                <w:rFonts w:ascii="Berlin Sans FB Demi" w:hAnsi="Berlin Sans FB Demi"/>
                <w:b/>
                <w:sz w:val="36"/>
                <w:szCs w:val="48"/>
                <w:lang w:val="es-ES"/>
              </w:rPr>
            </w:pPr>
          </w:p>
          <w:p w:rsidR="003230EE" w:rsidRPr="00BD6B8A" w:rsidRDefault="003230EE" w:rsidP="00130A85">
            <w:pPr>
              <w:jc w:val="center"/>
              <w:rPr>
                <w:rFonts w:ascii="Berlin Sans FB Demi" w:hAnsi="Berlin Sans FB Demi"/>
                <w:b/>
                <w:sz w:val="36"/>
                <w:szCs w:val="48"/>
                <w:lang w:val="es-ES"/>
              </w:rPr>
            </w:pPr>
            <w:r w:rsidRPr="00BD6B8A">
              <w:rPr>
                <w:rFonts w:ascii="Berlin Sans FB Demi" w:hAnsi="Berlin Sans FB Demi"/>
                <w:b/>
                <w:sz w:val="36"/>
                <w:szCs w:val="48"/>
                <w:lang w:val="es-ES"/>
              </w:rPr>
              <w:t>V v</w:t>
            </w:r>
          </w:p>
          <w:p w:rsidR="003230EE" w:rsidRPr="00BD6B8A" w:rsidRDefault="003230EE" w:rsidP="00130A85">
            <w:pPr>
              <w:jc w:val="center"/>
              <w:rPr>
                <w:rFonts w:ascii="Berlin Sans FB Demi" w:hAnsi="Berlin Sans FB Demi"/>
                <w:b/>
                <w:sz w:val="18"/>
                <w:szCs w:val="24"/>
                <w:lang w:val="es-ES"/>
              </w:rPr>
            </w:pPr>
            <w:r w:rsidRPr="00BD6B8A">
              <w:rPr>
                <w:rFonts w:ascii="Berlin Sans FB Demi" w:hAnsi="Berlin Sans FB Demi"/>
                <w:b/>
                <w:sz w:val="18"/>
                <w:szCs w:val="24"/>
                <w:lang w:val="es-ES"/>
              </w:rPr>
              <w:t>(uve, ve chica)</w:t>
            </w:r>
          </w:p>
        </w:tc>
        <w:tc>
          <w:tcPr>
            <w:tcW w:w="1855" w:type="dxa"/>
          </w:tcPr>
          <w:p w:rsidR="003230EE" w:rsidRPr="00BD6B8A" w:rsidRDefault="003230EE" w:rsidP="00130A85">
            <w:pPr>
              <w:jc w:val="center"/>
              <w:rPr>
                <w:rFonts w:ascii="Berlin Sans FB Demi" w:hAnsi="Berlin Sans FB Demi"/>
                <w:b/>
                <w:sz w:val="36"/>
                <w:szCs w:val="48"/>
                <w:lang w:val="es-ES"/>
              </w:rPr>
            </w:pPr>
          </w:p>
          <w:p w:rsidR="003230EE" w:rsidRPr="00BD6B8A" w:rsidRDefault="003230EE" w:rsidP="00130A85">
            <w:pPr>
              <w:jc w:val="center"/>
              <w:rPr>
                <w:rFonts w:ascii="Berlin Sans FB Demi" w:hAnsi="Berlin Sans FB Demi"/>
                <w:b/>
                <w:sz w:val="36"/>
                <w:szCs w:val="48"/>
                <w:lang w:val="es-ES"/>
              </w:rPr>
            </w:pPr>
            <w:r w:rsidRPr="00BD6B8A">
              <w:rPr>
                <w:rFonts w:ascii="Berlin Sans FB Demi" w:hAnsi="Berlin Sans FB Demi"/>
                <w:b/>
                <w:sz w:val="36"/>
                <w:szCs w:val="48"/>
                <w:lang w:val="es-ES"/>
              </w:rPr>
              <w:t>W w</w:t>
            </w:r>
          </w:p>
          <w:p w:rsidR="003230EE" w:rsidRPr="00BD6B8A" w:rsidRDefault="003230EE" w:rsidP="00130A85">
            <w:pPr>
              <w:jc w:val="center"/>
              <w:rPr>
                <w:rFonts w:ascii="Berlin Sans FB Demi" w:hAnsi="Berlin Sans FB Demi"/>
                <w:b/>
                <w:sz w:val="18"/>
                <w:szCs w:val="24"/>
                <w:lang w:val="es-ES"/>
              </w:rPr>
            </w:pPr>
            <w:r w:rsidRPr="00BD6B8A">
              <w:rPr>
                <w:rFonts w:ascii="Berlin Sans FB Demi" w:hAnsi="Berlin Sans FB Demi"/>
                <w:b/>
                <w:sz w:val="18"/>
                <w:szCs w:val="24"/>
                <w:lang w:val="es-ES"/>
              </w:rPr>
              <w:t>(doble uve, doble ve)</w:t>
            </w:r>
          </w:p>
        </w:tc>
        <w:tc>
          <w:tcPr>
            <w:tcW w:w="1856" w:type="dxa"/>
          </w:tcPr>
          <w:p w:rsidR="003230EE" w:rsidRPr="00BD6B8A" w:rsidRDefault="003230EE" w:rsidP="00130A85">
            <w:pPr>
              <w:jc w:val="center"/>
              <w:rPr>
                <w:rFonts w:ascii="Berlin Sans FB Demi" w:hAnsi="Berlin Sans FB Demi"/>
                <w:b/>
                <w:sz w:val="36"/>
                <w:szCs w:val="48"/>
                <w:lang w:val="es-ES"/>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X x</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(equis)</w:t>
            </w:r>
          </w:p>
        </w:tc>
      </w:tr>
      <w:tr w:rsidR="003230EE" w:rsidRPr="00BD6B8A">
        <w:trPr>
          <w:trHeight w:val="253"/>
        </w:trPr>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lang w:val="es-ES"/>
              </w:rPr>
            </w:pPr>
            <w:r w:rsidRPr="00BD6B8A">
              <w:rPr>
                <w:rFonts w:ascii="Berlin Sans FB Demi" w:hAnsi="Berlin Sans FB Demi"/>
                <w:b/>
                <w:sz w:val="36"/>
                <w:szCs w:val="48"/>
                <w:lang w:val="es-ES"/>
              </w:rPr>
              <w:t>Y y</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lang w:val="es-ES"/>
              </w:rPr>
              <w:t>(ye)</w:t>
            </w:r>
          </w:p>
        </w:tc>
        <w:tc>
          <w:tcPr>
            <w:tcW w:w="1855" w:type="dxa"/>
          </w:tcPr>
          <w:p w:rsidR="003230EE" w:rsidRPr="00BD6B8A" w:rsidRDefault="003230EE" w:rsidP="00130A85">
            <w:pPr>
              <w:jc w:val="center"/>
              <w:rPr>
                <w:rFonts w:ascii="Berlin Sans FB Demi" w:hAnsi="Berlin Sans FB Demi"/>
                <w:b/>
                <w:sz w:val="36"/>
                <w:szCs w:val="48"/>
              </w:rPr>
            </w:pPr>
          </w:p>
          <w:p w:rsidR="003230EE" w:rsidRPr="00BD6B8A" w:rsidRDefault="003230EE" w:rsidP="00130A85">
            <w:pPr>
              <w:jc w:val="center"/>
              <w:rPr>
                <w:rFonts w:ascii="Berlin Sans FB Demi" w:hAnsi="Berlin Sans FB Demi"/>
                <w:b/>
                <w:sz w:val="36"/>
                <w:szCs w:val="48"/>
              </w:rPr>
            </w:pPr>
            <w:r w:rsidRPr="00BD6B8A">
              <w:rPr>
                <w:rFonts w:ascii="Berlin Sans FB Demi" w:hAnsi="Berlin Sans FB Demi"/>
                <w:b/>
                <w:sz w:val="36"/>
                <w:szCs w:val="48"/>
              </w:rPr>
              <w:t>Z z</w:t>
            </w:r>
          </w:p>
          <w:p w:rsidR="003230EE" w:rsidRPr="00BD6B8A" w:rsidRDefault="003230EE" w:rsidP="00130A85">
            <w:pPr>
              <w:jc w:val="center"/>
              <w:rPr>
                <w:rFonts w:ascii="Berlin Sans FB Demi" w:hAnsi="Berlin Sans FB Demi"/>
                <w:b/>
                <w:sz w:val="18"/>
                <w:szCs w:val="24"/>
              </w:rPr>
            </w:pPr>
            <w:r w:rsidRPr="00BD6B8A">
              <w:rPr>
                <w:rFonts w:ascii="Berlin Sans FB Demi" w:hAnsi="Berlin Sans FB Demi"/>
                <w:b/>
                <w:sz w:val="18"/>
                <w:szCs w:val="24"/>
              </w:rPr>
              <w:t>(zeta)</w:t>
            </w:r>
          </w:p>
        </w:tc>
        <w:tc>
          <w:tcPr>
            <w:tcW w:w="1855" w:type="dxa"/>
          </w:tcPr>
          <w:p w:rsidR="003230EE" w:rsidRPr="00BD6B8A" w:rsidRDefault="003230EE" w:rsidP="00130A85">
            <w:pPr>
              <w:jc w:val="center"/>
              <w:rPr>
                <w:rFonts w:ascii="Berlin Sans FB Demi" w:hAnsi="Berlin Sans FB Demi"/>
                <w:b/>
                <w:i/>
                <w:sz w:val="28"/>
                <w:szCs w:val="48"/>
                <w:lang w:val="es-ES"/>
              </w:rPr>
            </w:pPr>
            <w:r w:rsidRPr="00BD6B8A">
              <w:rPr>
                <w:rFonts w:ascii="Berlin Sans FB Demi" w:hAnsi="Berlin Sans FB Demi"/>
                <w:b/>
                <w:i/>
                <w:sz w:val="28"/>
                <w:szCs w:val="48"/>
                <w:lang w:val="es-ES"/>
              </w:rPr>
              <w:t>¡Ojo!</w:t>
            </w:r>
          </w:p>
          <w:p w:rsidR="003230EE" w:rsidRPr="00BD6B8A" w:rsidRDefault="003230EE" w:rsidP="00130A85">
            <w:pPr>
              <w:jc w:val="center"/>
              <w:rPr>
                <w:rFonts w:ascii="Berlin Sans FB Demi" w:hAnsi="Berlin Sans FB Demi"/>
                <w:b/>
                <w:i/>
                <w:sz w:val="28"/>
                <w:szCs w:val="48"/>
                <w:lang w:val="es-ES"/>
              </w:rPr>
            </w:pPr>
            <w:r w:rsidRPr="00BD6B8A">
              <w:rPr>
                <w:rFonts w:ascii="Berlin Sans FB Demi" w:hAnsi="Berlin Sans FB Demi"/>
                <w:b/>
                <w:i/>
                <w:sz w:val="28"/>
                <w:szCs w:val="48"/>
                <w:lang w:val="es-ES"/>
              </w:rPr>
              <w:t>ch</w:t>
            </w:r>
          </w:p>
          <w:p w:rsidR="003230EE" w:rsidRPr="00BD6B8A" w:rsidRDefault="003230EE" w:rsidP="00130A85">
            <w:pPr>
              <w:jc w:val="center"/>
              <w:rPr>
                <w:rFonts w:ascii="Berlin Sans FB Demi" w:hAnsi="Berlin Sans FB Demi"/>
                <w:b/>
                <w:i/>
                <w:sz w:val="28"/>
                <w:szCs w:val="48"/>
                <w:lang w:val="es-ES"/>
              </w:rPr>
            </w:pPr>
            <w:r w:rsidRPr="00BD6B8A">
              <w:rPr>
                <w:rFonts w:ascii="Berlin Sans FB Demi" w:hAnsi="Berlin Sans FB Demi"/>
                <w:b/>
                <w:i/>
                <w:sz w:val="28"/>
                <w:szCs w:val="48"/>
                <w:lang w:val="es-ES"/>
              </w:rPr>
              <w:t>ll</w:t>
            </w:r>
          </w:p>
          <w:p w:rsidR="003230EE" w:rsidRPr="00BD6B8A" w:rsidRDefault="003230EE" w:rsidP="00130A85">
            <w:pPr>
              <w:jc w:val="center"/>
              <w:rPr>
                <w:rFonts w:ascii="Berlin Sans FB Demi" w:hAnsi="Berlin Sans FB Demi"/>
                <w:b/>
                <w:sz w:val="18"/>
                <w:szCs w:val="24"/>
                <w:lang w:val="es-ES"/>
              </w:rPr>
            </w:pPr>
            <w:r w:rsidRPr="00BD6B8A">
              <w:rPr>
                <w:rFonts w:ascii="Berlin Sans FB Demi" w:hAnsi="Berlin Sans FB Demi"/>
                <w:b/>
                <w:i/>
                <w:sz w:val="28"/>
                <w:szCs w:val="48"/>
                <w:lang w:val="es-ES"/>
              </w:rPr>
              <w:t>rr</w:t>
            </w:r>
          </w:p>
          <w:p w:rsidR="003230EE" w:rsidRPr="00BD6B8A" w:rsidRDefault="003230EE" w:rsidP="00130A85">
            <w:pPr>
              <w:jc w:val="center"/>
              <w:rPr>
                <w:rFonts w:ascii="Berlin Sans FB Demi" w:hAnsi="Berlin Sans FB Demi"/>
                <w:b/>
                <w:sz w:val="18"/>
                <w:szCs w:val="24"/>
                <w:lang w:val="es-ES"/>
              </w:rPr>
            </w:pPr>
          </w:p>
        </w:tc>
        <w:tc>
          <w:tcPr>
            <w:tcW w:w="1855" w:type="dxa"/>
          </w:tcPr>
          <w:p w:rsidR="003230EE" w:rsidRPr="00BD6B8A" w:rsidRDefault="003230EE" w:rsidP="00130A85">
            <w:pPr>
              <w:jc w:val="center"/>
              <w:rPr>
                <w:rFonts w:ascii="Berlin Sans FB Demi" w:hAnsi="Berlin Sans FB Demi"/>
                <w:b/>
                <w:sz w:val="36"/>
                <w:szCs w:val="48"/>
                <w:lang w:val="es-ES"/>
              </w:rPr>
            </w:pPr>
            <w:r w:rsidRPr="00BD6B8A">
              <w:rPr>
                <w:noProof/>
                <w:sz w:val="18"/>
                <w:szCs w:val="24"/>
              </w:rPr>
              <w:drawing>
                <wp:anchor distT="0" distB="0" distL="114300" distR="114300" simplePos="0" relativeHeight="251660288" behindDoc="1" locked="0" layoutInCell="1" allowOverlap="1">
                  <wp:simplePos x="0" y="0"/>
                  <wp:positionH relativeFrom="column">
                    <wp:posOffset>361950</wp:posOffset>
                  </wp:positionH>
                  <wp:positionV relativeFrom="paragraph">
                    <wp:posOffset>220345</wp:posOffset>
                  </wp:positionV>
                  <wp:extent cx="1556385" cy="1605915"/>
                  <wp:effectExtent l="19050" t="19050" r="139065" b="133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rot="1422813">
                            <a:off x="0" y="0"/>
                            <a:ext cx="1556385" cy="1605915"/>
                          </a:xfrm>
                          <a:prstGeom prst="rect">
                            <a:avLst/>
                          </a:prstGeom>
                          <a:noFill/>
                          <a:ln>
                            <a:noFill/>
                          </a:ln>
                        </pic:spPr>
                      </pic:pic>
                    </a:graphicData>
                  </a:graphic>
                </wp:anchor>
              </w:drawing>
            </w:r>
          </w:p>
          <w:p w:rsidR="003230EE" w:rsidRPr="00BD6B8A" w:rsidRDefault="003230EE" w:rsidP="00130A85">
            <w:pPr>
              <w:jc w:val="center"/>
              <w:rPr>
                <w:rFonts w:ascii="Berlin Sans FB Demi" w:hAnsi="Berlin Sans FB Demi"/>
                <w:b/>
                <w:sz w:val="18"/>
                <w:szCs w:val="24"/>
              </w:rPr>
            </w:pPr>
          </w:p>
        </w:tc>
        <w:tc>
          <w:tcPr>
            <w:tcW w:w="1856" w:type="dxa"/>
          </w:tcPr>
          <w:p w:rsidR="003230EE" w:rsidRPr="00BD6B8A" w:rsidRDefault="003230EE" w:rsidP="00130A85">
            <w:pPr>
              <w:jc w:val="center"/>
              <w:rPr>
                <w:rFonts w:ascii="Berlin Sans FB Demi" w:hAnsi="Berlin Sans FB Demi"/>
                <w:b/>
                <w:sz w:val="36"/>
                <w:szCs w:val="48"/>
              </w:rPr>
            </w:pPr>
          </w:p>
        </w:tc>
      </w:tr>
    </w:tbl>
    <w:p w:rsidR="003230EE" w:rsidRPr="003230EE" w:rsidRDefault="003230EE">
      <w:pPr>
        <w:rPr>
          <w:lang w:val="es-ES"/>
        </w:rPr>
      </w:pPr>
    </w:p>
    <w:sectPr w:rsidR="003230EE" w:rsidRPr="003230EE" w:rsidSect="00C81666">
      <w:pgSz w:w="12240" w:h="16340"/>
      <w:pgMar w:top="1440" w:right="1440" w:bottom="1440" w:left="1440" w:gutter="0"/>
      <w:noEndnote/>
      <w:docGrid w:linePitch="299"/>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Terrill Laura" w:date="2012-05-22T23:57:00Z" w:initials="TL">
    <w:p w:rsidR="00997721" w:rsidRDefault="00997721">
      <w:pPr>
        <w:pStyle w:val="CommentText"/>
      </w:pPr>
      <w:r>
        <w:rPr>
          <w:rStyle w:val="CommentReference"/>
        </w:rPr>
        <w:annotationRef/>
      </w:r>
      <w:r>
        <w:t xml:space="preserve">The concept of an adult identity would really help here. It would allow them to practice the more formal language as they interact in their “world” identities. </w:t>
      </w:r>
    </w:p>
  </w:comment>
  <w:comment w:id="1" w:author="Terrill Laura" w:date="2012-05-22T23:57:00Z" w:initials="TL">
    <w:p w:rsidR="00997721" w:rsidRDefault="00997721">
      <w:pPr>
        <w:pStyle w:val="CommentText"/>
      </w:pPr>
      <w:r>
        <w:rPr>
          <w:rStyle w:val="CommentReference"/>
        </w:rPr>
        <w:annotationRef/>
      </w:r>
      <w:r>
        <w:t xml:space="preserve">Would it be enough to go to 20 in this chapter and perhaps each student learns the one number they need to be their age in their new identitity. In your next unit you ask for birthdays, that would be a good reason for going to 31. </w:t>
      </w:r>
    </w:p>
  </w:comment>
  <w:comment w:id="34" w:author="Terrill Laura" w:date="2012-05-22T23:57:00Z" w:initials="TL">
    <w:p w:rsidR="00997721" w:rsidRDefault="00997721">
      <w:pPr>
        <w:pStyle w:val="CommentText"/>
      </w:pPr>
      <w:r>
        <w:rPr>
          <w:rStyle w:val="CommentReference"/>
        </w:rPr>
        <w:annotationRef/>
      </w:r>
      <w:r>
        <w:t xml:space="preserve">Do they need the formal of this question? I think it might be culturally inappropriate </w:t>
      </w:r>
    </w:p>
    <w:p w:rsidR="00997721" w:rsidRDefault="00997721">
      <w:pPr>
        <w:pStyle w:val="CommentText"/>
      </w:pPr>
      <w:r>
        <w:t xml:space="preserve">to ask this question formally. </w:t>
      </w:r>
    </w:p>
  </w:comment>
  <w:comment w:id="35" w:author="Terrill Laura" w:date="2012-05-22T23:57:00Z" w:initials="TL">
    <w:p w:rsidR="00997721" w:rsidRDefault="00997721">
      <w:pPr>
        <w:pStyle w:val="CommentText"/>
      </w:pPr>
      <w:r>
        <w:rPr>
          <w:rStyle w:val="CommentReference"/>
        </w:rPr>
        <w:annotationRef/>
      </w:r>
      <w:r>
        <w:t xml:space="preserve">Drop yo or put it in partheses. </w:t>
      </w:r>
    </w:p>
  </w:comment>
  <w:comment w:id="36" w:author="Terrill Laura" w:date="2012-05-22T23:57:00Z" w:initials="TL">
    <w:p w:rsidR="00997721" w:rsidRDefault="00997721">
      <w:pPr>
        <w:pStyle w:val="CommentText"/>
      </w:pPr>
      <w:r>
        <w:rPr>
          <w:rStyle w:val="CommentReference"/>
        </w:rPr>
        <w:annotationRef/>
      </w:r>
      <w:r>
        <w:t xml:space="preserve">I would drop this from active vocabulary. I think it’s too much for this unit and it wouldn’t make sense to use it conversationally as you are getting to know someone for the first time which is the primary focus of this unit. </w:t>
      </w:r>
    </w:p>
  </w:comment>
  <w:comment w:id="37" w:author="Terrill Laura" w:date="2012-05-22T23:57:00Z" w:initials="TL">
    <w:p w:rsidR="00997721" w:rsidRDefault="00997721">
      <w:pPr>
        <w:pStyle w:val="CommentText"/>
      </w:pPr>
      <w:r>
        <w:rPr>
          <w:rStyle w:val="CommentReference"/>
        </w:rPr>
        <w:annotationRef/>
      </w:r>
      <w:r>
        <w:t>perhaps drop for same reason as hair color</w:t>
      </w:r>
    </w:p>
  </w:comment>
  <w:comment w:id="38" w:author="Terrill Laura" w:date="2012-05-22T23:57:00Z" w:initials="TL">
    <w:p w:rsidR="00997721" w:rsidRDefault="00997721">
      <w:pPr>
        <w:pStyle w:val="CommentText"/>
      </w:pPr>
      <w:r>
        <w:rPr>
          <w:rStyle w:val="CommentReference"/>
        </w:rPr>
        <w:annotationRef/>
      </w:r>
      <w:r>
        <w:t xml:space="preserve">I wouldn’t do this question now. If you do, they are likely to forever confuse the te and le. These tend to be the types of questions that are most often asked in informal conversation anyway. </w:t>
      </w:r>
    </w:p>
  </w:comment>
  <w:comment w:id="39" w:author="Terrill Laura" w:date="2012-05-22T23:57:00Z" w:initials="TL">
    <w:p w:rsidR="00997721" w:rsidRDefault="00997721">
      <w:pPr>
        <w:pStyle w:val="CommentText"/>
      </w:pPr>
      <w:r>
        <w:rPr>
          <w:rStyle w:val="CommentReference"/>
        </w:rPr>
        <w:annotationRef/>
      </w:r>
      <w:r>
        <w:t>Does the function change to “Be couteous”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erlin Sans FB Demi">
    <w:altName w:val="Futura"/>
    <w:charset w:val="00"/>
    <w:family w:val="swiss"/>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F24E00"/>
    <w:multiLevelType w:val="hybridMultilevel"/>
    <w:tmpl w:val="4E00E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oNotTrackMoves/>
  <w:defaultTabStop w:val="720"/>
  <w:drawingGridHorizontalSpacing w:val="110"/>
  <w:drawingGridVerticalSpacing w:val="299"/>
  <w:displayHorizontalDrawingGridEvery w:val="0"/>
  <w:characterSpacingControl w:val="doNotCompress"/>
  <w:compat>
    <w:useFELayout/>
  </w:compat>
  <w:rsids>
    <w:rsidRoot w:val="00C81666"/>
    <w:rsid w:val="00182394"/>
    <w:rsid w:val="003230EE"/>
    <w:rsid w:val="003716E2"/>
    <w:rsid w:val="00601826"/>
    <w:rsid w:val="00726638"/>
    <w:rsid w:val="00997721"/>
    <w:rsid w:val="00BD6B8A"/>
    <w:rsid w:val="00C81666"/>
    <w:rsid w:val="00DF56C9"/>
    <w:rsid w:val="00F455E2"/>
  </w:rsids>
  <m:mathPr>
    <m:mathFont m:val="Abadi MT Condensed Extra Bold"/>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6E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816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55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5E2"/>
    <w:rPr>
      <w:rFonts w:ascii="Tahoma" w:hAnsi="Tahoma" w:cs="Tahoma"/>
      <w:sz w:val="16"/>
      <w:szCs w:val="16"/>
    </w:rPr>
  </w:style>
  <w:style w:type="paragraph" w:styleId="ListParagraph">
    <w:name w:val="List Paragraph"/>
    <w:basedOn w:val="Normal"/>
    <w:uiPriority w:val="34"/>
    <w:qFormat/>
    <w:rsid w:val="003230EE"/>
    <w:pPr>
      <w:ind w:left="720"/>
      <w:contextualSpacing/>
    </w:pPr>
  </w:style>
  <w:style w:type="table" w:customStyle="1" w:styleId="TableGrid1">
    <w:name w:val="Table Grid1"/>
    <w:basedOn w:val="TableNormal"/>
    <w:next w:val="TableGrid"/>
    <w:rsid w:val="003230EE"/>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97721"/>
    <w:rPr>
      <w:sz w:val="18"/>
      <w:szCs w:val="18"/>
    </w:rPr>
  </w:style>
  <w:style w:type="paragraph" w:styleId="CommentText">
    <w:name w:val="annotation text"/>
    <w:basedOn w:val="Normal"/>
    <w:link w:val="CommentTextChar"/>
    <w:uiPriority w:val="99"/>
    <w:semiHidden/>
    <w:unhideWhenUsed/>
    <w:rsid w:val="00997721"/>
    <w:pPr>
      <w:spacing w:line="240" w:lineRule="auto"/>
    </w:pPr>
    <w:rPr>
      <w:sz w:val="24"/>
      <w:szCs w:val="24"/>
    </w:rPr>
  </w:style>
  <w:style w:type="character" w:customStyle="1" w:styleId="CommentTextChar">
    <w:name w:val="Comment Text Char"/>
    <w:basedOn w:val="DefaultParagraphFont"/>
    <w:link w:val="CommentText"/>
    <w:uiPriority w:val="99"/>
    <w:semiHidden/>
    <w:rsid w:val="00997721"/>
    <w:rPr>
      <w:sz w:val="24"/>
      <w:szCs w:val="24"/>
    </w:rPr>
  </w:style>
  <w:style w:type="paragraph" w:styleId="CommentSubject">
    <w:name w:val="annotation subject"/>
    <w:basedOn w:val="CommentText"/>
    <w:next w:val="CommentText"/>
    <w:link w:val="CommentSubjectChar"/>
    <w:uiPriority w:val="99"/>
    <w:semiHidden/>
    <w:unhideWhenUsed/>
    <w:rsid w:val="00997721"/>
    <w:rPr>
      <w:b/>
      <w:bCs/>
      <w:sz w:val="20"/>
      <w:szCs w:val="20"/>
    </w:rPr>
  </w:style>
  <w:style w:type="character" w:customStyle="1" w:styleId="CommentSubjectChar">
    <w:name w:val="Comment Subject Char"/>
    <w:basedOn w:val="CommentTextChar"/>
    <w:link w:val="CommentSubject"/>
    <w:uiPriority w:val="99"/>
    <w:semiHidden/>
    <w:rsid w:val="0099772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16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55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5E2"/>
    <w:rPr>
      <w:rFonts w:ascii="Tahoma" w:hAnsi="Tahoma" w:cs="Tahoma"/>
      <w:sz w:val="16"/>
      <w:szCs w:val="16"/>
    </w:rPr>
  </w:style>
  <w:style w:type="paragraph" w:styleId="ListParagraph">
    <w:name w:val="List Paragraph"/>
    <w:basedOn w:val="Normal"/>
    <w:uiPriority w:val="34"/>
    <w:qFormat/>
    <w:rsid w:val="003230EE"/>
    <w:pPr>
      <w:ind w:left="720"/>
      <w:contextualSpacing/>
    </w:pPr>
  </w:style>
  <w:style w:type="table" w:customStyle="1" w:styleId="TableGrid1">
    <w:name w:val="Table Grid1"/>
    <w:basedOn w:val="TableNormal"/>
    <w:next w:val="TableGrid"/>
    <w:rsid w:val="003230EE"/>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image" Target="media/image1.wmf"/><Relationship Id="rId7" Type="http://schemas.openxmlformats.org/officeDocument/2006/relationships/image" Target="media/image2.wmf"/><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452</Words>
  <Characters>2580</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Mundelein High School</Company>
  <LinksUpToDate>false</LinksUpToDate>
  <CharactersWithSpaces>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d120admin</dc:creator>
  <cp:lastModifiedBy>Terrill Laura</cp:lastModifiedBy>
  <cp:revision>6</cp:revision>
  <dcterms:created xsi:type="dcterms:W3CDTF">2012-05-22T14:23:00Z</dcterms:created>
  <dcterms:modified xsi:type="dcterms:W3CDTF">2012-05-23T03:57:00Z</dcterms:modified>
</cp:coreProperties>
</file>